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0A37501D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5DAB6C7B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02EB378F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6A05A809" w14:textId="77777777" w:rsidR="002778A2" w:rsidRPr="00B608C3" w:rsidRDefault="002778A2" w:rsidP="002778A2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74A11A3E" w14:textId="2662C31A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</w:t>
      </w:r>
      <w:ins w:id="0" w:author="Mesiariková Ivana" w:date="2022-12-01T13:29:00Z">
        <w:r w:rsidR="00400A26">
          <w:rPr>
            <w:rFonts w:asciiTheme="minorHAnsi" w:hAnsiTheme="minorHAnsi" w:cstheme="minorHAnsi"/>
            <w:b/>
            <w:i/>
            <w:sz w:val="28"/>
            <w:szCs w:val="28"/>
          </w:rPr>
          <w:t xml:space="preserve"> - úprava</w:t>
        </w:r>
      </w:ins>
    </w:p>
    <w:p w14:paraId="5A39BBE3" w14:textId="77777777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1C8F396" w14:textId="77777777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1DD05C3" w14:textId="24E96290" w:rsidR="00B02F84" w:rsidRPr="008607F0" w:rsidRDefault="00B02F84" w:rsidP="00B02F8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bCs/>
          <w:i/>
          <w:sz w:val="28"/>
          <w:szCs w:val="28"/>
        </w:rPr>
      </w:pPr>
      <w:r w:rsidRPr="008607F0">
        <w:rPr>
          <w:rFonts w:asciiTheme="minorHAnsi" w:hAnsiTheme="minorHAnsi" w:cstheme="minorHAnsi"/>
          <w:b/>
          <w:bCs/>
          <w:i/>
          <w:sz w:val="28"/>
          <w:szCs w:val="28"/>
        </w:rPr>
        <w:t>Nákup </w:t>
      </w:r>
      <w:r w:rsidR="008607F0" w:rsidRPr="008607F0">
        <w:rPr>
          <w:rStyle w:val="normaltextrun"/>
          <w:rFonts w:asciiTheme="minorHAnsi" w:eastAsia="Calibri" w:hAnsiTheme="minorHAnsi" w:cstheme="minorHAnsi"/>
          <w:b/>
          <w:bCs/>
          <w:i/>
          <w:color w:val="000000" w:themeColor="text1"/>
          <w:sz w:val="28"/>
          <w:szCs w:val="28"/>
        </w:rPr>
        <w:t>multifunkčných zariadení a IKT vybavenia</w:t>
      </w:r>
    </w:p>
    <w:p w14:paraId="574F2220" w14:textId="3A70F114" w:rsidR="00B02F84" w:rsidRPr="00535891" w:rsidRDefault="00C13EF4" w:rsidP="00B02F8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(</w:t>
      </w:r>
      <w:r w:rsidR="00B02F84" w:rsidRPr="00B02F84">
        <w:rPr>
          <w:rFonts w:asciiTheme="minorHAnsi" w:hAnsiTheme="minorHAnsi" w:cstheme="minorHAnsi"/>
          <w:b/>
          <w:i/>
          <w:sz w:val="28"/>
          <w:szCs w:val="28"/>
        </w:rPr>
        <w:t xml:space="preserve">Výzva č. </w:t>
      </w:r>
      <w:r w:rsidR="008607F0">
        <w:rPr>
          <w:rFonts w:asciiTheme="minorHAnsi" w:hAnsiTheme="minorHAnsi" w:cstheme="minorHAnsi"/>
          <w:b/>
          <w:i/>
          <w:sz w:val="28"/>
          <w:szCs w:val="28"/>
        </w:rPr>
        <w:t>30</w:t>
      </w:r>
      <w:r>
        <w:rPr>
          <w:rFonts w:asciiTheme="minorHAnsi" w:hAnsiTheme="minorHAnsi" w:cstheme="minorHAnsi"/>
          <w:b/>
          <w:i/>
          <w:sz w:val="28"/>
          <w:szCs w:val="28"/>
        </w:rPr>
        <w:t>)</w:t>
      </w:r>
    </w:p>
    <w:p w14:paraId="72A3D3EC" w14:textId="77777777" w:rsidR="002778A2" w:rsidRPr="00535891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D0B940D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E27B00A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0061E4C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4AAD2065" w14:textId="77777777" w:rsidR="002778A2" w:rsidRPr="00535891" w:rsidRDefault="002778A2" w:rsidP="002778A2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3589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38C7F3FB" w14:textId="77777777" w:rsidR="002778A2" w:rsidRPr="00535891" w:rsidRDefault="002778A2" w:rsidP="002778A2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35891"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44EAFD9C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B94D5A5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DEEC669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656B9AB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FB0818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49F31CB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3128261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6F8E65D" w14:textId="77777777" w:rsidR="002778A2" w:rsidRPr="00535891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535891">
        <w:rPr>
          <w:rFonts w:asciiTheme="minorHAnsi" w:hAnsiTheme="minorHAnsi" w:cstheme="minorHAnsi"/>
        </w:rPr>
        <w:t xml:space="preserve">V ............................... dňa ................. </w:t>
      </w:r>
    </w:p>
    <w:p w14:paraId="62486C05" w14:textId="77777777" w:rsidR="002778A2" w:rsidRPr="00535891" w:rsidRDefault="002778A2" w:rsidP="002778A2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101652C" w14:textId="77777777" w:rsidR="002778A2" w:rsidRPr="00535891" w:rsidRDefault="002778A2" w:rsidP="002778A2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B99056E" w14:textId="77777777" w:rsidR="002778A2" w:rsidRPr="00535891" w:rsidRDefault="002778A2" w:rsidP="002778A2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1F96E0F" w14:textId="77777777" w:rsidR="002778A2" w:rsidRPr="00535891" w:rsidRDefault="002778A2" w:rsidP="002778A2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535891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299C43A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DDBEF00" w14:textId="77777777" w:rsidR="002778A2" w:rsidRPr="00535891" w:rsidRDefault="002778A2" w:rsidP="002778A2">
      <w:pPr>
        <w:suppressAutoHyphens w:val="0"/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5891"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10B8AD90" w14:textId="40B327BF" w:rsidR="002778A2" w:rsidRPr="00535891" w:rsidRDefault="008607F0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>Farebné multifunkčné zariadenie A4</w:t>
      </w:r>
      <w:r w:rsidR="00535891">
        <w:rPr>
          <w:rFonts w:asciiTheme="minorHAnsi" w:hAnsiTheme="minorHAnsi" w:cstheme="minorHAnsi"/>
          <w:b/>
          <w:i/>
          <w:sz w:val="28"/>
          <w:szCs w:val="28"/>
        </w:rPr>
        <w:t xml:space="preserve"> – </w:t>
      </w:r>
      <w:r>
        <w:rPr>
          <w:rFonts w:asciiTheme="minorHAnsi" w:hAnsiTheme="minorHAnsi" w:cstheme="minorHAnsi"/>
          <w:b/>
          <w:i/>
          <w:sz w:val="28"/>
          <w:szCs w:val="28"/>
        </w:rPr>
        <w:t>14</w:t>
      </w:r>
      <w:r w:rsidR="00535891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2778A2" w:rsidRPr="00535891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3461D779" w14:textId="77777777" w:rsidR="002778A2" w:rsidRPr="00535891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0FAFE3F" w14:textId="492216D7" w:rsidR="002778A2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535891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0573BA52" w14:textId="43BF8E4A" w:rsidR="00B02F84" w:rsidRDefault="00B02F84" w:rsidP="00B02F8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7025"/>
        <w:gridCol w:w="3129"/>
      </w:tblGrid>
      <w:tr w:rsidR="00B02F84" w:rsidRPr="00A916C8" w14:paraId="16B1B16B" w14:textId="7BDE3740" w:rsidTr="00BA0A57">
        <w:trPr>
          <w:trHeight w:val="300"/>
          <w:tblHeader/>
        </w:trPr>
        <w:tc>
          <w:tcPr>
            <w:tcW w:w="1372" w:type="pct"/>
            <w:shd w:val="clear" w:color="auto" w:fill="auto"/>
            <w:noWrap/>
            <w:vAlign w:val="bottom"/>
            <w:hideMark/>
          </w:tcPr>
          <w:p w14:paraId="1229DCB0" w14:textId="77777777" w:rsidR="00B02F84" w:rsidRPr="00A916C8" w:rsidRDefault="00B02F84" w:rsidP="00564911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</w:t>
            </w:r>
            <w:r w:rsidRPr="00A916C8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oložka</w:t>
            </w:r>
          </w:p>
        </w:tc>
        <w:tc>
          <w:tcPr>
            <w:tcW w:w="2510" w:type="pct"/>
            <w:shd w:val="clear" w:color="auto" w:fill="auto"/>
            <w:noWrap/>
            <w:vAlign w:val="bottom"/>
            <w:hideMark/>
          </w:tcPr>
          <w:p w14:paraId="6B04154A" w14:textId="77777777" w:rsidR="00B02F84" w:rsidRPr="00A916C8" w:rsidRDefault="00B02F84" w:rsidP="00564911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Požadované parametre</w:t>
            </w:r>
          </w:p>
        </w:tc>
        <w:tc>
          <w:tcPr>
            <w:tcW w:w="1118" w:type="pct"/>
          </w:tcPr>
          <w:p w14:paraId="16FA98AD" w14:textId="21A14B4A" w:rsidR="00B02F84" w:rsidRPr="00A916C8" w:rsidRDefault="00B02F84" w:rsidP="00564911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8607F0" w:rsidRPr="00A916C8" w14:paraId="189DF5C5" w14:textId="26BFD33B" w:rsidTr="00BA0A57">
        <w:trPr>
          <w:trHeight w:val="254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39F02153" w14:textId="3B58ED3F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Funkcie </w:t>
            </w:r>
          </w:p>
        </w:tc>
        <w:tc>
          <w:tcPr>
            <w:tcW w:w="2510" w:type="pct"/>
            <w:shd w:val="clear" w:color="auto" w:fill="auto"/>
            <w:vAlign w:val="center"/>
            <w:hideMark/>
          </w:tcPr>
          <w:p w14:paraId="4C3B439F" w14:textId="51CF81D9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farebná tlačiareň, skener, kopírka </w:t>
            </w:r>
          </w:p>
        </w:tc>
        <w:tc>
          <w:tcPr>
            <w:tcW w:w="1118" w:type="pct"/>
          </w:tcPr>
          <w:p w14:paraId="2817429F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3AC39A89" w14:textId="1F638C7B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7EEA3338" w14:textId="653A7615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Originálne (nové) zariadenie </w:t>
            </w: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79BBF56F" w14:textId="027320BB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Áno (zariadenie nesmie byť repasované) </w:t>
            </w:r>
          </w:p>
        </w:tc>
        <w:tc>
          <w:tcPr>
            <w:tcW w:w="1118" w:type="pct"/>
          </w:tcPr>
          <w:p w14:paraId="4910FF6F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5286B6F2" w14:textId="2C241A5F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7D0C534E" w14:textId="4C9902E4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Tlačiareň:</w:t>
            </w: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5CE4D9DC" w14:textId="0FBFC8AA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118" w:type="pct"/>
          </w:tcPr>
          <w:p w14:paraId="00146836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04338136" w14:textId="29EE8DDA" w:rsidTr="00BA0A57">
        <w:trPr>
          <w:trHeight w:val="441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15253C95" w14:textId="514834AA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Spôsob tlače </w:t>
            </w:r>
          </w:p>
        </w:tc>
        <w:tc>
          <w:tcPr>
            <w:tcW w:w="2510" w:type="pct"/>
            <w:shd w:val="clear" w:color="auto" w:fill="auto"/>
            <w:vAlign w:val="center"/>
            <w:hideMark/>
          </w:tcPr>
          <w:p w14:paraId="5091CB5D" w14:textId="13D8A15F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laser </w:t>
            </w:r>
          </w:p>
        </w:tc>
        <w:tc>
          <w:tcPr>
            <w:tcW w:w="1118" w:type="pct"/>
          </w:tcPr>
          <w:p w14:paraId="3FC49A72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0348E2A8" w14:textId="7465DC01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46F0A09A" w14:textId="15D09E70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Kvalita tlače </w:t>
            </w: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184DFF53" w14:textId="609149AA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600 x 600 dpi </w:t>
            </w:r>
          </w:p>
        </w:tc>
        <w:tc>
          <w:tcPr>
            <w:tcW w:w="1118" w:type="pct"/>
          </w:tcPr>
          <w:p w14:paraId="02B61558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55F72795" w14:textId="1E5D7191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1E2BEFCB" w14:textId="36981D64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Automatická Obojstranná tlač </w:t>
            </w:r>
          </w:p>
        </w:tc>
        <w:tc>
          <w:tcPr>
            <w:tcW w:w="2510" w:type="pct"/>
            <w:shd w:val="clear" w:color="auto" w:fill="auto"/>
            <w:vAlign w:val="center"/>
            <w:hideMark/>
          </w:tcPr>
          <w:p w14:paraId="169B1166" w14:textId="60F1A724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áno </w:t>
            </w:r>
          </w:p>
        </w:tc>
        <w:tc>
          <w:tcPr>
            <w:tcW w:w="1118" w:type="pct"/>
          </w:tcPr>
          <w:p w14:paraId="01DA7BAF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61CB25FC" w14:textId="35C78EF0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05B65B72" w14:textId="469E1BF0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Formát papiera </w:t>
            </w: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3FDECF80" w14:textId="0B974195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A4 </w:t>
            </w:r>
          </w:p>
        </w:tc>
        <w:tc>
          <w:tcPr>
            <w:tcW w:w="1118" w:type="pct"/>
          </w:tcPr>
          <w:p w14:paraId="43C36707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56411283" w14:textId="3A546038" w:rsidTr="00BA0A57">
        <w:trPr>
          <w:trHeight w:val="300"/>
        </w:trPr>
        <w:tc>
          <w:tcPr>
            <w:tcW w:w="1372" w:type="pct"/>
            <w:vMerge w:val="restart"/>
            <w:shd w:val="clear" w:color="auto" w:fill="auto"/>
            <w:noWrap/>
            <w:vAlign w:val="center"/>
            <w:hideMark/>
          </w:tcPr>
          <w:p w14:paraId="40C1AE8A" w14:textId="77777777" w:rsidR="008607F0" w:rsidRDefault="008607F0" w:rsidP="00BA0A5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Tlačové jazyky </w:t>
            </w:r>
          </w:p>
          <w:p w14:paraId="301B3F95" w14:textId="2ECE7094" w:rsidR="008607F0" w:rsidRPr="00A916C8" w:rsidRDefault="008607F0" w:rsidP="00BA0A57">
            <w:pPr>
              <w:pBdr>
                <w:top w:val="single" w:sz="4" w:space="1" w:color="auto"/>
                <w:bottom w:val="single" w:sz="4" w:space="1" w:color="auto"/>
              </w:pBd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Čas vytlačenia prvej strany </w:t>
            </w:r>
          </w:p>
          <w:p w14:paraId="600B7F40" w14:textId="77777777" w:rsidR="008607F0" w:rsidRPr="00A916C8" w:rsidRDefault="008607F0" w:rsidP="00BA0A5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Rýchlosť tlače (A4) </w:t>
            </w:r>
          </w:p>
          <w:p w14:paraId="162EC901" w14:textId="77777777" w:rsidR="008607F0" w:rsidRPr="00A916C8" w:rsidRDefault="008607F0" w:rsidP="008607F0">
            <w:pPr>
              <w:pBdr>
                <w:top w:val="single" w:sz="4" w:space="1" w:color="auto"/>
                <w:bottom w:val="single" w:sz="4" w:space="1" w:color="auto"/>
              </w:pBd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Podporovaný operačný systém </w:t>
            </w:r>
          </w:p>
          <w:p w14:paraId="1921F68E" w14:textId="77777777" w:rsidR="008607F0" w:rsidRPr="00A916C8" w:rsidRDefault="008607F0" w:rsidP="008607F0">
            <w:pPr>
              <w:pBdr>
                <w:bottom w:val="single" w:sz="4" w:space="1" w:color="auto"/>
              </w:pBd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Vstupný zásobník </w:t>
            </w:r>
          </w:p>
          <w:p w14:paraId="497D0F23" w14:textId="46FC6B92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Skener:</w:t>
            </w: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5DBA7C58" w14:textId="44CE73FE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PCL 6, </w:t>
            </w:r>
            <w:proofErr w:type="spellStart"/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Postscript</w:t>
            </w:r>
            <w:proofErr w:type="spellEnd"/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pct"/>
          </w:tcPr>
          <w:p w14:paraId="51FC14AB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7AFB97B8" w14:textId="4EB1B32B" w:rsidTr="00BA0A57">
        <w:trPr>
          <w:trHeight w:val="205"/>
        </w:trPr>
        <w:tc>
          <w:tcPr>
            <w:tcW w:w="1372" w:type="pct"/>
            <w:vMerge/>
            <w:vAlign w:val="center"/>
            <w:hideMark/>
          </w:tcPr>
          <w:p w14:paraId="196FFD90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785F4C35" w14:textId="018967C1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5827A8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do </w:t>
            </w:r>
            <w:r w:rsidRPr="005827A8"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  <w:t>1</w:t>
            </w:r>
            <w:r w:rsidR="00F7546F" w:rsidRPr="005827A8"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  <w:t>4</w:t>
            </w:r>
            <w:r w:rsidRPr="005827A8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sekúnd čiernobielo</w:t>
            </w: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do 15 sekúnd farebne </w:t>
            </w:r>
          </w:p>
        </w:tc>
        <w:tc>
          <w:tcPr>
            <w:tcW w:w="1118" w:type="pct"/>
          </w:tcPr>
          <w:p w14:paraId="12336AAA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607F0" w:rsidRPr="00A916C8" w14:paraId="1AE3328A" w14:textId="598FC0C4" w:rsidTr="00BA0A57">
        <w:trPr>
          <w:trHeight w:val="300"/>
        </w:trPr>
        <w:tc>
          <w:tcPr>
            <w:tcW w:w="1372" w:type="pct"/>
            <w:vMerge/>
            <w:vAlign w:val="center"/>
          </w:tcPr>
          <w:p w14:paraId="20F86176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10" w:type="pct"/>
            <w:shd w:val="clear" w:color="auto" w:fill="auto"/>
            <w:noWrap/>
            <w:vAlign w:val="center"/>
          </w:tcPr>
          <w:p w14:paraId="73BFA9D4" w14:textId="548B7D6B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21 str./min A4 </w:t>
            </w:r>
          </w:p>
        </w:tc>
        <w:tc>
          <w:tcPr>
            <w:tcW w:w="1118" w:type="pct"/>
          </w:tcPr>
          <w:p w14:paraId="7AE30434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607F0" w:rsidRPr="00A916C8" w14:paraId="0C6468FC" w14:textId="72253965" w:rsidTr="00BA0A57">
        <w:trPr>
          <w:trHeight w:val="300"/>
        </w:trPr>
        <w:tc>
          <w:tcPr>
            <w:tcW w:w="1372" w:type="pct"/>
            <w:vMerge/>
            <w:vAlign w:val="center"/>
            <w:hideMark/>
          </w:tcPr>
          <w:p w14:paraId="191689D0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10" w:type="pct"/>
            <w:shd w:val="clear" w:color="auto" w:fill="auto"/>
            <w:noWrap/>
            <w:vAlign w:val="bottom"/>
            <w:hideMark/>
          </w:tcPr>
          <w:p w14:paraId="10B1B473" w14:textId="05287572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Windows 10 (32/64) </w:t>
            </w:r>
          </w:p>
        </w:tc>
        <w:tc>
          <w:tcPr>
            <w:tcW w:w="1118" w:type="pct"/>
          </w:tcPr>
          <w:p w14:paraId="1917D74C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607F0" w:rsidRPr="00A916C8" w14:paraId="5C337EAC" w14:textId="42AB3EF9" w:rsidTr="00BA0A57">
        <w:trPr>
          <w:trHeight w:val="403"/>
        </w:trPr>
        <w:tc>
          <w:tcPr>
            <w:tcW w:w="1372" w:type="pct"/>
            <w:vMerge/>
            <w:vAlign w:val="center"/>
            <w:hideMark/>
          </w:tcPr>
          <w:p w14:paraId="031C50C9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7053DC33" w14:textId="2FE89270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250 listov  </w:t>
            </w:r>
          </w:p>
        </w:tc>
        <w:tc>
          <w:tcPr>
            <w:tcW w:w="1118" w:type="pct"/>
          </w:tcPr>
          <w:p w14:paraId="3E9BB16C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607F0" w:rsidRPr="00A916C8" w14:paraId="0C420CB7" w14:textId="75F24357" w:rsidTr="00BA0A57">
        <w:trPr>
          <w:trHeight w:val="300"/>
        </w:trPr>
        <w:tc>
          <w:tcPr>
            <w:tcW w:w="1372" w:type="pct"/>
            <w:vMerge/>
            <w:vAlign w:val="center"/>
            <w:hideMark/>
          </w:tcPr>
          <w:p w14:paraId="3E8F7DDA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21DBE738" w14:textId="0897756F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118" w:type="pct"/>
          </w:tcPr>
          <w:p w14:paraId="6A0E48E7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607F0" w:rsidRPr="00A916C8" w14:paraId="041AB479" w14:textId="410FC020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5CEE72E3" w14:textId="2B5E40E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Farebné skenovanie </w:t>
            </w: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42BA6753" w14:textId="692A20F5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áno </w:t>
            </w:r>
          </w:p>
        </w:tc>
        <w:tc>
          <w:tcPr>
            <w:tcW w:w="1118" w:type="pct"/>
          </w:tcPr>
          <w:p w14:paraId="144A6F48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465D0324" w14:textId="069BE6F7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0F8A26DB" w14:textId="6615FF8C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Kvalita skenovania </w:t>
            </w: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42014912" w14:textId="26B8E2EB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600 x 600 dpi </w:t>
            </w:r>
          </w:p>
        </w:tc>
        <w:tc>
          <w:tcPr>
            <w:tcW w:w="1118" w:type="pct"/>
          </w:tcPr>
          <w:p w14:paraId="25F841FC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57E1D40B" w14:textId="4008397D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794E607B" w14:textId="1F34A966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Formát súboru skenovaného dokumentu </w:t>
            </w: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4ED837CF" w14:textId="16A00FC0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PDF, TIFF, JPEG</w:t>
            </w:r>
          </w:p>
        </w:tc>
        <w:tc>
          <w:tcPr>
            <w:tcW w:w="1118" w:type="pct"/>
          </w:tcPr>
          <w:p w14:paraId="16923B31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26533D93" w14:textId="02F584EC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0D908DA7" w14:textId="419EB5F3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Vlastnosti </w:t>
            </w: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7D970978" w14:textId="067A7686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skenovanie do emailu, do zložky v PC, na USB pamäť </w:t>
            </w:r>
          </w:p>
        </w:tc>
        <w:tc>
          <w:tcPr>
            <w:tcW w:w="1118" w:type="pct"/>
          </w:tcPr>
          <w:p w14:paraId="1FF8F51A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0ABF66DE" w14:textId="2CDFB619" w:rsidTr="00BA0A57">
        <w:trPr>
          <w:trHeight w:val="133"/>
        </w:trPr>
        <w:tc>
          <w:tcPr>
            <w:tcW w:w="137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0957" w14:textId="5F2F0FD5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Kopírka:</w:t>
            </w: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51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3FC0" w14:textId="4E8EF098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118" w:type="pct"/>
          </w:tcPr>
          <w:p w14:paraId="1D59AAC9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1C19D59A" w14:textId="13F9A25C" w:rsidTr="00BA0A57">
        <w:trPr>
          <w:trHeight w:val="266"/>
        </w:trPr>
        <w:tc>
          <w:tcPr>
            <w:tcW w:w="1372" w:type="pct"/>
            <w:vMerge w:val="restart"/>
            <w:shd w:val="clear" w:color="auto" w:fill="auto"/>
            <w:noWrap/>
            <w:vAlign w:val="center"/>
            <w:hideMark/>
          </w:tcPr>
          <w:p w14:paraId="4F49608C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Rýchlosť kopírovania </w:t>
            </w:r>
          </w:p>
          <w:p w14:paraId="2E674BFF" w14:textId="77777777" w:rsidR="008607F0" w:rsidRPr="00A916C8" w:rsidRDefault="008607F0" w:rsidP="00BA0A57">
            <w:pPr>
              <w:pBdr>
                <w:top w:val="single" w:sz="4" w:space="1" w:color="auto"/>
                <w:bottom w:val="single" w:sz="4" w:space="1" w:color="auto"/>
              </w:pBd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Kvalita kopírovania </w:t>
            </w:r>
          </w:p>
          <w:p w14:paraId="62BF4CEA" w14:textId="77777777" w:rsidR="008607F0" w:rsidRPr="00A916C8" w:rsidRDefault="008607F0" w:rsidP="00BA0A5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Predvoľba počtu kópií </w:t>
            </w:r>
          </w:p>
          <w:p w14:paraId="7A65F3BA" w14:textId="77777777" w:rsidR="008607F0" w:rsidRPr="00A916C8" w:rsidRDefault="008607F0" w:rsidP="008607F0">
            <w:pPr>
              <w:pBdr>
                <w:top w:val="single" w:sz="4" w:space="1" w:color="auto"/>
                <w:bottom w:val="single" w:sz="4" w:space="1" w:color="auto"/>
              </w:pBd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Zmenšenie/zväčšenie </w:t>
            </w:r>
          </w:p>
          <w:p w14:paraId="6BDA1C60" w14:textId="344420B4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Rozhrania </w:t>
            </w: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297F84E4" w14:textId="69356A25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21 str./min A4 </w:t>
            </w:r>
          </w:p>
        </w:tc>
        <w:tc>
          <w:tcPr>
            <w:tcW w:w="1118" w:type="pct"/>
          </w:tcPr>
          <w:p w14:paraId="6AD665E2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8607F0" w:rsidRPr="00A916C8" w14:paraId="1E63100C" w14:textId="3E0F6D5D" w:rsidTr="00BA0A57">
        <w:trPr>
          <w:trHeight w:val="300"/>
        </w:trPr>
        <w:tc>
          <w:tcPr>
            <w:tcW w:w="1372" w:type="pct"/>
            <w:vMerge/>
            <w:tcBorders>
              <w:top w:val="nil"/>
            </w:tcBorders>
            <w:vAlign w:val="center"/>
            <w:hideMark/>
          </w:tcPr>
          <w:p w14:paraId="26244652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58AA754E" w14:textId="045D1DB5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600 x 600 dpi </w:t>
            </w:r>
          </w:p>
        </w:tc>
        <w:tc>
          <w:tcPr>
            <w:tcW w:w="1118" w:type="pct"/>
          </w:tcPr>
          <w:p w14:paraId="70E34FBD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607F0" w:rsidRPr="00A916C8" w14:paraId="774EF8A8" w14:textId="5B770663" w:rsidTr="00BA0A57">
        <w:trPr>
          <w:trHeight w:val="300"/>
        </w:trPr>
        <w:tc>
          <w:tcPr>
            <w:tcW w:w="1372" w:type="pct"/>
            <w:vMerge/>
            <w:tcBorders>
              <w:top w:val="nil"/>
            </w:tcBorders>
            <w:vAlign w:val="center"/>
            <w:hideMark/>
          </w:tcPr>
          <w:p w14:paraId="596B669D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084C6F1A" w14:textId="6E71E7D9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1 - 999 </w:t>
            </w:r>
          </w:p>
        </w:tc>
        <w:tc>
          <w:tcPr>
            <w:tcW w:w="1118" w:type="pct"/>
          </w:tcPr>
          <w:p w14:paraId="003CE035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607F0" w:rsidRPr="00A916C8" w14:paraId="073979AF" w14:textId="3A71F55F" w:rsidTr="00BA0A57">
        <w:trPr>
          <w:trHeight w:val="449"/>
        </w:trPr>
        <w:tc>
          <w:tcPr>
            <w:tcW w:w="1372" w:type="pct"/>
            <w:vMerge/>
            <w:tcBorders>
              <w:top w:val="nil"/>
            </w:tcBorders>
            <w:vAlign w:val="center"/>
            <w:hideMark/>
          </w:tcPr>
          <w:p w14:paraId="2BA6386C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22CF5696" w14:textId="6C6674C1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 až 400% po 1% </w:t>
            </w:r>
          </w:p>
        </w:tc>
        <w:tc>
          <w:tcPr>
            <w:tcW w:w="1118" w:type="pct"/>
          </w:tcPr>
          <w:p w14:paraId="40DF061E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607F0" w:rsidRPr="00A916C8" w14:paraId="4F9B6C8D" w14:textId="46FA9580" w:rsidTr="00BA0A57">
        <w:trPr>
          <w:trHeight w:val="300"/>
        </w:trPr>
        <w:tc>
          <w:tcPr>
            <w:tcW w:w="1372" w:type="pct"/>
            <w:vMerge/>
            <w:tcBorders>
              <w:top w:val="nil"/>
            </w:tcBorders>
            <w:vAlign w:val="center"/>
            <w:hideMark/>
          </w:tcPr>
          <w:p w14:paraId="42FDE319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20FE1C96" w14:textId="176F6AEF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10/100/1000 Base-T Ethernet, USB 2.0 </w:t>
            </w:r>
          </w:p>
        </w:tc>
        <w:tc>
          <w:tcPr>
            <w:tcW w:w="1118" w:type="pct"/>
          </w:tcPr>
          <w:p w14:paraId="164618DC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607F0" w:rsidRPr="00A916C8" w14:paraId="3BD56FBB" w14:textId="1A345CBB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  <w:hideMark/>
          </w:tcPr>
          <w:p w14:paraId="18A030B2" w14:textId="71061BDC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Doba zahrievania </w:t>
            </w:r>
          </w:p>
        </w:tc>
        <w:tc>
          <w:tcPr>
            <w:tcW w:w="2510" w:type="pct"/>
            <w:shd w:val="clear" w:color="auto" w:fill="auto"/>
            <w:noWrap/>
            <w:vAlign w:val="center"/>
            <w:hideMark/>
          </w:tcPr>
          <w:p w14:paraId="5478DD7A" w14:textId="32156AF6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20 sekúnd </w:t>
            </w:r>
          </w:p>
        </w:tc>
        <w:tc>
          <w:tcPr>
            <w:tcW w:w="1118" w:type="pct"/>
          </w:tcPr>
          <w:p w14:paraId="65D63D3C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607F0" w:rsidRPr="00A916C8" w14:paraId="51432863" w14:textId="77777777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</w:tcPr>
          <w:p w14:paraId="566D2414" w14:textId="7B619CA8" w:rsidR="008607F0" w:rsidRPr="00131809" w:rsidRDefault="008607F0" w:rsidP="008607F0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Ovládanie </w:t>
            </w:r>
          </w:p>
        </w:tc>
        <w:tc>
          <w:tcPr>
            <w:tcW w:w="2510" w:type="pct"/>
            <w:shd w:val="clear" w:color="auto" w:fill="auto"/>
            <w:noWrap/>
            <w:vAlign w:val="center"/>
          </w:tcPr>
          <w:p w14:paraId="340DF101" w14:textId="6AC3E0F3" w:rsidR="008607F0" w:rsidRPr="00131809" w:rsidRDefault="008607F0" w:rsidP="008607F0">
            <w:pPr>
              <w:spacing w:line="264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farebný dotykový displej, veľkosť displeja min. 4" </w:t>
            </w:r>
          </w:p>
        </w:tc>
        <w:tc>
          <w:tcPr>
            <w:tcW w:w="1118" w:type="pct"/>
          </w:tcPr>
          <w:p w14:paraId="15E36FC2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  <w:tr w:rsidR="008607F0" w:rsidRPr="00A916C8" w14:paraId="61F58980" w14:textId="77777777" w:rsidTr="00BA0A57">
        <w:trPr>
          <w:trHeight w:val="300"/>
        </w:trPr>
        <w:tc>
          <w:tcPr>
            <w:tcW w:w="1372" w:type="pct"/>
            <w:shd w:val="clear" w:color="auto" w:fill="auto"/>
            <w:noWrap/>
            <w:vAlign w:val="center"/>
          </w:tcPr>
          <w:p w14:paraId="0AEF15A0" w14:textId="59511962" w:rsidR="008607F0" w:rsidRPr="00131809" w:rsidRDefault="008607F0" w:rsidP="008607F0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sz w:val="22"/>
                <w:szCs w:val="22"/>
              </w:rPr>
              <w:t>Typ zariadenia </w:t>
            </w:r>
          </w:p>
        </w:tc>
        <w:tc>
          <w:tcPr>
            <w:tcW w:w="2510" w:type="pct"/>
            <w:shd w:val="clear" w:color="auto" w:fill="auto"/>
            <w:noWrap/>
            <w:vAlign w:val="center"/>
          </w:tcPr>
          <w:p w14:paraId="111D635C" w14:textId="1747B825" w:rsidR="008607F0" w:rsidRPr="00131809" w:rsidRDefault="008607F0" w:rsidP="008607F0">
            <w:pPr>
              <w:spacing w:line="264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318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samostatne stojace </w:t>
            </w:r>
          </w:p>
        </w:tc>
        <w:tc>
          <w:tcPr>
            <w:tcW w:w="1118" w:type="pct"/>
          </w:tcPr>
          <w:p w14:paraId="2F7977CC" w14:textId="77777777" w:rsidR="008607F0" w:rsidRPr="00A916C8" w:rsidRDefault="008607F0" w:rsidP="008607F0">
            <w:pPr>
              <w:spacing w:line="264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26C2970F" w14:textId="77777777" w:rsidR="00B02F84" w:rsidRPr="00B02F84" w:rsidRDefault="00B02F84" w:rsidP="00B02F8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3CF2D8B6" w14:textId="29E95F08" w:rsidR="002778A2" w:rsidRPr="00535891" w:rsidRDefault="00C13EF4" w:rsidP="00B02F84">
      <w:pPr>
        <w:tabs>
          <w:tab w:val="left" w:pos="7080"/>
          <w:tab w:val="left" w:pos="9459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ab/>
      </w:r>
    </w:p>
    <w:p w14:paraId="10ACC38F" w14:textId="26C9E01C" w:rsidR="00535891" w:rsidRDefault="0053589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  <w:highlight w:val="yellow"/>
        </w:rPr>
      </w:pPr>
    </w:p>
    <w:p w14:paraId="29A75B01" w14:textId="77777777" w:rsidR="00535891" w:rsidRPr="00C81718" w:rsidRDefault="00535891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  <w:highlight w:val="yellow"/>
        </w:rPr>
      </w:pPr>
    </w:p>
    <w:p w14:paraId="07547A01" w14:textId="77777777" w:rsidR="002778A2" w:rsidRPr="00535891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06380EBE" w14:textId="451B6AD1" w:rsidR="002778A2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535891">
        <w:rPr>
          <w:rFonts w:asciiTheme="minorHAnsi" w:hAnsiTheme="minorHAnsi" w:cstheme="minorHAnsi"/>
        </w:rPr>
        <w:t xml:space="preserve">V ............................... dňa ................. </w:t>
      </w:r>
    </w:p>
    <w:p w14:paraId="47DD9C9B" w14:textId="3F56A483" w:rsidR="001C4D6E" w:rsidRDefault="001C4D6E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79F1FDD1" w14:textId="77777777" w:rsidR="001C4D6E" w:rsidRPr="00535891" w:rsidRDefault="001C4D6E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1E737782" w14:textId="77777777" w:rsidR="002778A2" w:rsidRPr="00535891" w:rsidRDefault="002778A2" w:rsidP="002778A2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535891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5043CB0F" w14:textId="77777777" w:rsidR="002778A2" w:rsidRPr="00535891" w:rsidRDefault="002778A2" w:rsidP="002778A2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5891"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434969E3" w14:textId="2102CBC6" w:rsidR="002778A2" w:rsidRPr="001C4D6E" w:rsidRDefault="00FC0FF7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>USB kľúč</w:t>
      </w:r>
      <w:r w:rsidR="001C4D6E"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2778A2"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>
        <w:rPr>
          <w:rFonts w:asciiTheme="minorHAnsi" w:hAnsiTheme="minorHAnsi" w:cstheme="minorHAnsi"/>
          <w:b/>
          <w:i/>
          <w:sz w:val="28"/>
          <w:szCs w:val="28"/>
        </w:rPr>
        <w:t>16</w:t>
      </w:r>
      <w:r w:rsidR="001C4D6E"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2778A2" w:rsidRPr="001C4D6E">
        <w:rPr>
          <w:rFonts w:asciiTheme="minorHAnsi" w:hAnsiTheme="minorHAnsi" w:cstheme="minorHAnsi"/>
          <w:b/>
          <w:i/>
          <w:sz w:val="28"/>
          <w:szCs w:val="28"/>
        </w:rPr>
        <w:t>ks</w:t>
      </w:r>
    </w:p>
    <w:p w14:paraId="07459315" w14:textId="77777777" w:rsidR="002778A2" w:rsidRPr="001C4D6E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C3BCA84" w14:textId="690817DA" w:rsidR="002778A2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6E8B42E9" w14:textId="6F92DB7A" w:rsidR="00B02F84" w:rsidRDefault="00B02F84" w:rsidP="00B02F8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2"/>
        <w:gridCol w:w="8117"/>
        <w:gridCol w:w="4025"/>
      </w:tblGrid>
      <w:tr w:rsidR="00B02F84" w:rsidRPr="00A916C8" w14:paraId="2104CEFE" w14:textId="280F3FCF" w:rsidTr="00FC0FF7">
        <w:trPr>
          <w:trHeight w:val="300"/>
          <w:tblHeader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594EC5F6" w14:textId="77777777" w:rsidR="00B02F84" w:rsidRPr="00A916C8" w:rsidRDefault="00B02F84" w:rsidP="00564911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</w:t>
            </w:r>
            <w:r w:rsidRPr="00A916C8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oložka</w:t>
            </w:r>
          </w:p>
        </w:tc>
        <w:tc>
          <w:tcPr>
            <w:tcW w:w="2900" w:type="pct"/>
            <w:shd w:val="clear" w:color="auto" w:fill="auto"/>
            <w:noWrap/>
            <w:vAlign w:val="bottom"/>
            <w:hideMark/>
          </w:tcPr>
          <w:p w14:paraId="3E0D5864" w14:textId="77777777" w:rsidR="00B02F84" w:rsidRPr="00A916C8" w:rsidRDefault="00B02F84" w:rsidP="00564911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A916C8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Požadované parametre</w:t>
            </w:r>
          </w:p>
        </w:tc>
        <w:tc>
          <w:tcPr>
            <w:tcW w:w="1438" w:type="pct"/>
          </w:tcPr>
          <w:p w14:paraId="6C0FB36D" w14:textId="632C4D07" w:rsidR="00B02F84" w:rsidRPr="00A916C8" w:rsidRDefault="00B02F84" w:rsidP="00564911">
            <w:pPr>
              <w:spacing w:line="264" w:lineRule="auto"/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FC0FF7" w:rsidRPr="00A916C8" w14:paraId="520F4CAB" w14:textId="31634486" w:rsidTr="00FC0FF7">
        <w:trPr>
          <w:trHeight w:val="600"/>
        </w:trPr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085B7DF" w14:textId="12320EBB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DC1A1D">
              <w:rPr>
                <w:rFonts w:asciiTheme="minorHAnsi" w:hAnsiTheme="minorHAnsi" w:cstheme="minorHAnsi"/>
                <w:sz w:val="22"/>
                <w:szCs w:val="22"/>
              </w:rPr>
              <w:t>Kapacita</w:t>
            </w:r>
          </w:p>
        </w:tc>
        <w:tc>
          <w:tcPr>
            <w:tcW w:w="2900" w:type="pct"/>
            <w:shd w:val="clear" w:color="auto" w:fill="auto"/>
            <w:vAlign w:val="center"/>
            <w:hideMark/>
          </w:tcPr>
          <w:p w14:paraId="34EBB86F" w14:textId="32BBEF6E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DC1A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 32 GB </w:t>
            </w:r>
          </w:p>
        </w:tc>
        <w:tc>
          <w:tcPr>
            <w:tcW w:w="1438" w:type="pct"/>
          </w:tcPr>
          <w:p w14:paraId="4848A01F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C0FF7" w:rsidRPr="00A916C8" w14:paraId="77095C24" w14:textId="25339E21" w:rsidTr="00FC0FF7">
        <w:trPr>
          <w:trHeight w:val="300"/>
        </w:trPr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FFD2DDD" w14:textId="362DE9BD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DC1A1D">
              <w:rPr>
                <w:rFonts w:asciiTheme="minorHAnsi" w:hAnsiTheme="minorHAnsi" w:cstheme="minorHAnsi"/>
                <w:sz w:val="22"/>
                <w:szCs w:val="22"/>
              </w:rPr>
              <w:t>Rozhranie</w:t>
            </w:r>
          </w:p>
        </w:tc>
        <w:tc>
          <w:tcPr>
            <w:tcW w:w="2900" w:type="pct"/>
            <w:shd w:val="clear" w:color="auto" w:fill="auto"/>
            <w:noWrap/>
            <w:vAlign w:val="center"/>
            <w:hideMark/>
          </w:tcPr>
          <w:p w14:paraId="1ED546C9" w14:textId="5BB96CA7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DC1A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 USB 3.1 </w:t>
            </w:r>
          </w:p>
        </w:tc>
        <w:tc>
          <w:tcPr>
            <w:tcW w:w="1438" w:type="pct"/>
          </w:tcPr>
          <w:p w14:paraId="48461BCC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C0FF7" w:rsidRPr="00A916C8" w14:paraId="416E30C6" w14:textId="44A549B6" w:rsidTr="00FC0FF7">
        <w:trPr>
          <w:trHeight w:val="300"/>
        </w:trPr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D20CA16" w14:textId="05EE58B9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DC1A1D">
              <w:rPr>
                <w:rFonts w:asciiTheme="minorHAnsi" w:hAnsiTheme="minorHAnsi" w:cstheme="minorHAnsi"/>
                <w:sz w:val="22"/>
                <w:szCs w:val="22"/>
              </w:rPr>
              <w:t>Rýchlosť čítania</w:t>
            </w:r>
          </w:p>
        </w:tc>
        <w:tc>
          <w:tcPr>
            <w:tcW w:w="2900" w:type="pct"/>
            <w:shd w:val="clear" w:color="auto" w:fill="auto"/>
            <w:noWrap/>
            <w:vAlign w:val="center"/>
            <w:hideMark/>
          </w:tcPr>
          <w:p w14:paraId="2DF59552" w14:textId="448CF421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DC1A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 </w:t>
            </w:r>
            <w:r w:rsidRPr="00DC1A1D">
              <w:rPr>
                <w:rFonts w:asciiTheme="minorHAnsi" w:hAnsiTheme="minorHAnsi" w:cstheme="minorHAnsi"/>
                <w:sz w:val="22"/>
                <w:szCs w:val="22"/>
              </w:rPr>
              <w:t>200 MB/s</w:t>
            </w:r>
            <w:r w:rsidRPr="00DC1A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438" w:type="pct"/>
          </w:tcPr>
          <w:p w14:paraId="1409947A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</w:tbl>
    <w:p w14:paraId="6FFADAD1" w14:textId="77777777" w:rsidR="00B02F84" w:rsidRPr="00B02F84" w:rsidRDefault="00B02F84" w:rsidP="00B02F8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Cs/>
          <w:sz w:val="28"/>
          <w:szCs w:val="28"/>
        </w:rPr>
      </w:pPr>
    </w:p>
    <w:p w14:paraId="6537F28F" w14:textId="3EA424E4" w:rsidR="002778A2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27AD658C" w14:textId="00AAF1A6" w:rsidR="001C4D6E" w:rsidRDefault="001C4D6E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39051398" w14:textId="77777777" w:rsidR="001C4D6E" w:rsidRPr="00C81718" w:rsidRDefault="001C4D6E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6B62F1B3" w14:textId="77777777" w:rsidR="002778A2" w:rsidRPr="001C4D6E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02F2C34E" w14:textId="77777777" w:rsidR="002778A2" w:rsidRPr="001C4D6E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2990A2D9" w14:textId="77777777" w:rsidR="002778A2" w:rsidRPr="001C4D6E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1C4D6E">
        <w:rPr>
          <w:rFonts w:asciiTheme="minorHAnsi" w:hAnsiTheme="minorHAnsi" w:cstheme="minorHAnsi"/>
        </w:rPr>
        <w:t xml:space="preserve">V ............................... dňa ................. </w:t>
      </w:r>
    </w:p>
    <w:p w14:paraId="0C95E106" w14:textId="77777777" w:rsidR="002778A2" w:rsidRPr="001C4D6E" w:rsidRDefault="002778A2" w:rsidP="002778A2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1C4D6E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680A4E5D" w14:textId="77777777" w:rsidR="002778A2" w:rsidRPr="00C81718" w:rsidRDefault="002778A2" w:rsidP="002778A2">
      <w:pPr>
        <w:suppressAutoHyphens w:val="0"/>
        <w:spacing w:line="264" w:lineRule="auto"/>
        <w:rPr>
          <w:rFonts w:asciiTheme="minorHAnsi" w:hAnsiTheme="minorHAnsi" w:cstheme="minorHAnsi"/>
          <w:b/>
          <w:i/>
          <w:sz w:val="28"/>
          <w:szCs w:val="28"/>
          <w:highlight w:val="yellow"/>
        </w:rPr>
      </w:pPr>
      <w:r w:rsidRPr="00C81718">
        <w:rPr>
          <w:rFonts w:asciiTheme="minorHAnsi" w:hAnsiTheme="minorHAnsi" w:cstheme="minorHAnsi"/>
          <w:b/>
          <w:i/>
          <w:sz w:val="28"/>
          <w:szCs w:val="28"/>
          <w:highlight w:val="yellow"/>
        </w:rPr>
        <w:br w:type="page"/>
      </w:r>
    </w:p>
    <w:p w14:paraId="70927D85" w14:textId="54E75079" w:rsidR="002778A2" w:rsidRPr="001C4D6E" w:rsidRDefault="00FC0FF7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>Laserové ukazovadlo</w:t>
      </w:r>
      <w:r w:rsidR="007D288B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2778A2"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 w:rsidR="00B02F84">
        <w:rPr>
          <w:rFonts w:asciiTheme="minorHAnsi" w:hAnsiTheme="minorHAnsi" w:cstheme="minorHAnsi"/>
          <w:b/>
          <w:i/>
          <w:sz w:val="28"/>
          <w:szCs w:val="28"/>
        </w:rPr>
        <w:t>1</w:t>
      </w:r>
      <w:r w:rsidR="002778A2"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19219836" w14:textId="77777777" w:rsidR="002778A2" w:rsidRPr="001C4D6E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E5C6317" w14:textId="0642E659" w:rsidR="002778A2" w:rsidRDefault="002778A2" w:rsidP="002778A2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4F8B8B72" w14:textId="37716736" w:rsidR="00B02F84" w:rsidRDefault="00B02F84" w:rsidP="00B02F8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5603"/>
        <w:gridCol w:w="5603"/>
      </w:tblGrid>
      <w:tr w:rsidR="00B02F84" w:rsidRPr="00A916C8" w14:paraId="18DC6415" w14:textId="6505A85E" w:rsidTr="00FC0FF7">
        <w:trPr>
          <w:trHeight w:val="300"/>
          <w:tblHeader/>
        </w:trPr>
        <w:tc>
          <w:tcPr>
            <w:tcW w:w="996" w:type="pct"/>
            <w:shd w:val="clear" w:color="auto" w:fill="auto"/>
            <w:noWrap/>
            <w:vAlign w:val="bottom"/>
            <w:hideMark/>
          </w:tcPr>
          <w:p w14:paraId="25EE3930" w14:textId="77777777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2002" w:type="pct"/>
            <w:shd w:val="clear" w:color="auto" w:fill="auto"/>
            <w:noWrap/>
            <w:vAlign w:val="bottom"/>
            <w:hideMark/>
          </w:tcPr>
          <w:p w14:paraId="3F14B7CF" w14:textId="77777777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Požadované parametre</w:t>
            </w:r>
          </w:p>
        </w:tc>
        <w:tc>
          <w:tcPr>
            <w:tcW w:w="2002" w:type="pct"/>
          </w:tcPr>
          <w:p w14:paraId="25190DDE" w14:textId="032A17EA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FC0FF7" w:rsidRPr="00A916C8" w14:paraId="6102C8F7" w14:textId="4D35D0D2" w:rsidTr="00FC0FF7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996" w:type="pct"/>
            <w:noWrap/>
            <w:vAlign w:val="center"/>
            <w:hideMark/>
          </w:tcPr>
          <w:p w14:paraId="59F831F9" w14:textId="7899764C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E78CE">
              <w:rPr>
                <w:rFonts w:asciiTheme="minorHAnsi" w:hAnsiTheme="minorHAnsi" w:cstheme="minorHAnsi"/>
                <w:sz w:val="22"/>
                <w:szCs w:val="22"/>
              </w:rPr>
              <w:t>Maximálny dosah:</w:t>
            </w:r>
          </w:p>
        </w:tc>
        <w:tc>
          <w:tcPr>
            <w:tcW w:w="2002" w:type="pct"/>
            <w:noWrap/>
            <w:vAlign w:val="center"/>
            <w:hideMark/>
          </w:tcPr>
          <w:p w14:paraId="21A20E14" w14:textId="1991CC16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E78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 20 m </w:t>
            </w:r>
          </w:p>
        </w:tc>
        <w:tc>
          <w:tcPr>
            <w:tcW w:w="2002" w:type="pct"/>
          </w:tcPr>
          <w:p w14:paraId="2498D398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C0FF7" w:rsidRPr="00A916C8" w14:paraId="4E8E87EB" w14:textId="15FA36C1" w:rsidTr="00FC0FF7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996" w:type="pct"/>
            <w:noWrap/>
            <w:vAlign w:val="center"/>
            <w:hideMark/>
          </w:tcPr>
          <w:p w14:paraId="42E4924F" w14:textId="3CE5E4DC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E78CE">
              <w:rPr>
                <w:rFonts w:asciiTheme="minorHAnsi" w:hAnsiTheme="minorHAnsi" w:cstheme="minorHAnsi"/>
                <w:sz w:val="22"/>
                <w:szCs w:val="22"/>
              </w:rPr>
              <w:t>Pripojenie:</w:t>
            </w:r>
          </w:p>
        </w:tc>
        <w:tc>
          <w:tcPr>
            <w:tcW w:w="2002" w:type="pct"/>
            <w:noWrap/>
            <w:vAlign w:val="center"/>
            <w:hideMark/>
          </w:tcPr>
          <w:p w14:paraId="55CDADB9" w14:textId="6B0B39A4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E78CE">
              <w:rPr>
                <w:rStyle w:val="value"/>
                <w:rFonts w:asciiTheme="minorHAnsi" w:hAnsiTheme="minorHAnsi" w:cstheme="minorHAnsi"/>
                <w:sz w:val="22"/>
                <w:szCs w:val="22"/>
              </w:rPr>
              <w:t>USB prijímač</w:t>
            </w:r>
          </w:p>
        </w:tc>
        <w:tc>
          <w:tcPr>
            <w:tcW w:w="2002" w:type="pct"/>
          </w:tcPr>
          <w:p w14:paraId="3B1336FF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C0FF7" w:rsidRPr="00A916C8" w14:paraId="0C274344" w14:textId="6B31A6E8" w:rsidTr="00FC0FF7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996" w:type="pct"/>
            <w:noWrap/>
            <w:vAlign w:val="center"/>
            <w:hideMark/>
          </w:tcPr>
          <w:p w14:paraId="4D0129EC" w14:textId="67A1D129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E78CE">
              <w:rPr>
                <w:rFonts w:asciiTheme="minorHAnsi" w:hAnsiTheme="minorHAnsi" w:cstheme="minorHAnsi"/>
                <w:sz w:val="22"/>
                <w:szCs w:val="22"/>
              </w:rPr>
              <w:t>Vybavenie:</w:t>
            </w:r>
          </w:p>
        </w:tc>
        <w:tc>
          <w:tcPr>
            <w:tcW w:w="2002" w:type="pct"/>
            <w:noWrap/>
            <w:vAlign w:val="center"/>
            <w:hideMark/>
          </w:tcPr>
          <w:p w14:paraId="40B21D9F" w14:textId="0CFCB956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E78CE">
              <w:rPr>
                <w:rStyle w:val="value"/>
                <w:rFonts w:asciiTheme="minorHAnsi" w:hAnsiTheme="minorHAnsi" w:cstheme="minorHAnsi"/>
                <w:sz w:val="22"/>
                <w:szCs w:val="22"/>
              </w:rPr>
              <w:t>Laserové ukazovadlo, Dobíjací akumulátor</w:t>
            </w:r>
          </w:p>
        </w:tc>
        <w:tc>
          <w:tcPr>
            <w:tcW w:w="2002" w:type="pct"/>
          </w:tcPr>
          <w:p w14:paraId="6ADCFD0D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C0FF7" w:rsidRPr="00A916C8" w14:paraId="1BE88EE1" w14:textId="3AE4D5C8" w:rsidTr="00FC0FF7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996" w:type="pct"/>
            <w:noWrap/>
            <w:vAlign w:val="center"/>
            <w:hideMark/>
          </w:tcPr>
          <w:p w14:paraId="594C4DC3" w14:textId="0C9D9053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E78CE">
              <w:rPr>
                <w:rFonts w:asciiTheme="minorHAnsi" w:hAnsiTheme="minorHAnsi" w:cstheme="minorHAnsi"/>
                <w:sz w:val="22"/>
                <w:szCs w:val="22"/>
              </w:rPr>
              <w:t>Farba laserového ukazovadla:</w:t>
            </w:r>
          </w:p>
        </w:tc>
        <w:tc>
          <w:tcPr>
            <w:tcW w:w="2002" w:type="pct"/>
            <w:noWrap/>
            <w:vAlign w:val="center"/>
            <w:hideMark/>
          </w:tcPr>
          <w:p w14:paraId="5F50054F" w14:textId="5753F21E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E78CE">
              <w:rPr>
                <w:rStyle w:val="value"/>
                <w:rFonts w:asciiTheme="minorHAnsi" w:hAnsiTheme="minorHAnsi" w:cstheme="minorHAnsi"/>
                <w:sz w:val="22"/>
                <w:szCs w:val="22"/>
              </w:rPr>
              <w:t>Červená</w:t>
            </w:r>
          </w:p>
        </w:tc>
        <w:tc>
          <w:tcPr>
            <w:tcW w:w="2002" w:type="pct"/>
          </w:tcPr>
          <w:p w14:paraId="77EA2F72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</w:tbl>
    <w:p w14:paraId="14915172" w14:textId="77777777" w:rsidR="00B02F84" w:rsidRPr="00B02F84" w:rsidRDefault="00B02F84" w:rsidP="00B02F84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296FEF7D" w14:textId="757E46BE" w:rsidR="002778A2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086CEAE7" w14:textId="16A5CF4B" w:rsidR="001C4D6E" w:rsidRDefault="001C4D6E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720E38EC" w14:textId="37F95579" w:rsidR="001C4D6E" w:rsidRDefault="001C4D6E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7350D740" w14:textId="77777777" w:rsidR="001C4D6E" w:rsidRPr="00C81718" w:rsidRDefault="001C4D6E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16DEB4AB" w14:textId="77777777" w:rsidR="002778A2" w:rsidRPr="00C81718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0AD9C6F4" w14:textId="77777777" w:rsidR="002778A2" w:rsidRPr="00C81718" w:rsidRDefault="002778A2" w:rsidP="002778A2">
      <w:pPr>
        <w:spacing w:line="264" w:lineRule="auto"/>
        <w:rPr>
          <w:rFonts w:asciiTheme="minorHAnsi" w:hAnsiTheme="minorHAnsi" w:cstheme="minorHAnsi"/>
          <w:b/>
          <w:sz w:val="10"/>
          <w:szCs w:val="10"/>
          <w:highlight w:val="yellow"/>
          <w:u w:val="single"/>
        </w:rPr>
      </w:pPr>
    </w:p>
    <w:p w14:paraId="3AA661A0" w14:textId="77777777" w:rsidR="002778A2" w:rsidRPr="001C4D6E" w:rsidRDefault="002778A2" w:rsidP="002778A2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1C4D6E">
        <w:rPr>
          <w:rFonts w:asciiTheme="minorHAnsi" w:hAnsiTheme="minorHAnsi" w:cstheme="minorHAnsi"/>
        </w:rPr>
        <w:t xml:space="preserve">V ............................... dňa ................. </w:t>
      </w:r>
    </w:p>
    <w:p w14:paraId="1F3B1409" w14:textId="00E42B7A" w:rsidR="002778A2" w:rsidRDefault="002778A2" w:rsidP="001C4D6E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1C4D6E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4C649507" w14:textId="49B616BC" w:rsidR="00B02F84" w:rsidRDefault="00B02F84" w:rsidP="001C4D6E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993184A" w14:textId="4B17C199" w:rsidR="00B02F84" w:rsidRDefault="00B02F84" w:rsidP="001C4D6E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96AE7F1" w14:textId="676C74D8" w:rsidR="00B02F84" w:rsidRDefault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="Arial" w:hAnsiTheme="minorHAnsi" w:cstheme="minorHAnsi"/>
          <w:bCs/>
          <w:sz w:val="22"/>
          <w:szCs w:val="22"/>
          <w:lang w:eastAsia="en-US"/>
        </w:rPr>
        <w:br w:type="page"/>
      </w:r>
    </w:p>
    <w:p w14:paraId="46CB7974" w14:textId="77777777" w:rsidR="00B02F84" w:rsidRDefault="00B02F84" w:rsidP="001C4D6E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612FDA7" w14:textId="4D9BE6C4" w:rsidR="00B02F84" w:rsidRPr="001C4D6E" w:rsidRDefault="00FC0FF7" w:rsidP="00B02F8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Vertikálna myš</w:t>
      </w:r>
      <w:r w:rsidR="00B02F8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B02F84"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>
        <w:rPr>
          <w:rFonts w:asciiTheme="minorHAnsi" w:hAnsiTheme="minorHAnsi" w:cstheme="minorHAnsi"/>
          <w:b/>
          <w:i/>
          <w:sz w:val="28"/>
          <w:szCs w:val="28"/>
        </w:rPr>
        <w:t>2</w:t>
      </w:r>
      <w:r w:rsidR="00B02F8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B02F84" w:rsidRPr="001C4D6E">
        <w:rPr>
          <w:rFonts w:asciiTheme="minorHAnsi" w:hAnsiTheme="minorHAnsi" w:cstheme="minorHAnsi"/>
          <w:b/>
          <w:i/>
          <w:sz w:val="28"/>
          <w:szCs w:val="28"/>
        </w:rPr>
        <w:t>ks</w:t>
      </w:r>
    </w:p>
    <w:p w14:paraId="6199BCD8" w14:textId="77777777" w:rsidR="00B02F84" w:rsidRPr="001C4D6E" w:rsidRDefault="00B02F84" w:rsidP="00B02F8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1EE87C1" w14:textId="77777777" w:rsidR="00B02F84" w:rsidRDefault="00B02F84" w:rsidP="00B02F8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4CE71288" w14:textId="1EE0FF9B" w:rsidR="00B02F84" w:rsidRDefault="00B02F84" w:rsidP="001C4D6E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6"/>
        <w:gridCol w:w="5844"/>
        <w:gridCol w:w="5844"/>
      </w:tblGrid>
      <w:tr w:rsidR="00B02F84" w:rsidRPr="00A916C8" w14:paraId="439663BB" w14:textId="19441B3B" w:rsidTr="00B02F84">
        <w:trPr>
          <w:trHeight w:val="300"/>
          <w:tblHeader/>
        </w:trPr>
        <w:tc>
          <w:tcPr>
            <w:tcW w:w="824" w:type="pct"/>
            <w:shd w:val="clear" w:color="auto" w:fill="auto"/>
            <w:noWrap/>
            <w:vAlign w:val="bottom"/>
            <w:hideMark/>
          </w:tcPr>
          <w:p w14:paraId="6AC3E47F" w14:textId="77777777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2088" w:type="pct"/>
            <w:shd w:val="clear" w:color="auto" w:fill="auto"/>
            <w:noWrap/>
            <w:vAlign w:val="bottom"/>
            <w:hideMark/>
          </w:tcPr>
          <w:p w14:paraId="7821CBDA" w14:textId="77777777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Požadované parametre</w:t>
            </w:r>
          </w:p>
        </w:tc>
        <w:tc>
          <w:tcPr>
            <w:tcW w:w="2088" w:type="pct"/>
          </w:tcPr>
          <w:p w14:paraId="64D56BE4" w14:textId="6DF8C7E0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FC0FF7" w:rsidRPr="00A916C8" w14:paraId="5C53F17A" w14:textId="6A98F247" w:rsidTr="00601B1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center"/>
          </w:tcPr>
          <w:p w14:paraId="7B7CC862" w14:textId="1FA7883B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8387D">
              <w:rPr>
                <w:rFonts w:asciiTheme="minorHAnsi" w:hAnsiTheme="minorHAnsi" w:cstheme="minorHAnsi"/>
                <w:sz w:val="22"/>
                <w:szCs w:val="22"/>
              </w:rPr>
              <w:t>Typ snímania:</w:t>
            </w:r>
          </w:p>
        </w:tc>
        <w:tc>
          <w:tcPr>
            <w:tcW w:w="2088" w:type="pct"/>
            <w:vAlign w:val="center"/>
          </w:tcPr>
          <w:p w14:paraId="7D20546E" w14:textId="28704F4C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387D">
              <w:rPr>
                <w:rFonts w:asciiTheme="minorHAnsi" w:hAnsiTheme="minorHAnsi" w:cstheme="minorHAnsi"/>
                <w:sz w:val="22"/>
                <w:szCs w:val="22"/>
              </w:rPr>
              <w:t>optické</w:t>
            </w:r>
          </w:p>
        </w:tc>
        <w:tc>
          <w:tcPr>
            <w:tcW w:w="2088" w:type="pct"/>
          </w:tcPr>
          <w:p w14:paraId="08936F94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0FF7" w:rsidRPr="00A916C8" w14:paraId="46690E92" w14:textId="1B2C35D1" w:rsidTr="00601B1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center"/>
          </w:tcPr>
          <w:p w14:paraId="1B63B65B" w14:textId="26B7C63F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8387D">
              <w:rPr>
                <w:rFonts w:asciiTheme="minorHAnsi" w:hAnsiTheme="minorHAnsi" w:cstheme="minorHAnsi"/>
                <w:sz w:val="22"/>
                <w:szCs w:val="22"/>
              </w:rPr>
              <w:t>Prenos signálu:</w:t>
            </w:r>
          </w:p>
        </w:tc>
        <w:tc>
          <w:tcPr>
            <w:tcW w:w="2088" w:type="pct"/>
            <w:vAlign w:val="center"/>
          </w:tcPr>
          <w:p w14:paraId="5B577D26" w14:textId="0AAB37CE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387D">
              <w:rPr>
                <w:rFonts w:asciiTheme="minorHAnsi" w:hAnsiTheme="minorHAnsi" w:cstheme="minorHAnsi"/>
                <w:sz w:val="22"/>
                <w:szCs w:val="22"/>
              </w:rPr>
              <w:t>káblové</w:t>
            </w:r>
          </w:p>
        </w:tc>
        <w:tc>
          <w:tcPr>
            <w:tcW w:w="2088" w:type="pct"/>
          </w:tcPr>
          <w:p w14:paraId="0A195D7C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0FF7" w:rsidRPr="00A916C8" w14:paraId="0A7E50FC" w14:textId="0A240743" w:rsidTr="00601B1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center"/>
          </w:tcPr>
          <w:p w14:paraId="4760C2DE" w14:textId="40B39DFB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8387D">
              <w:rPr>
                <w:rFonts w:asciiTheme="minorHAnsi" w:hAnsiTheme="minorHAnsi" w:cstheme="minorHAnsi"/>
                <w:sz w:val="22"/>
                <w:szCs w:val="22"/>
              </w:rPr>
              <w:t>Ergonómia:</w:t>
            </w:r>
          </w:p>
        </w:tc>
        <w:tc>
          <w:tcPr>
            <w:tcW w:w="2088" w:type="pct"/>
            <w:vAlign w:val="center"/>
          </w:tcPr>
          <w:p w14:paraId="66209198" w14:textId="01E89B4A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8387D">
              <w:rPr>
                <w:rFonts w:asciiTheme="minorHAnsi" w:hAnsiTheme="minorHAnsi" w:cstheme="minorHAnsi"/>
                <w:sz w:val="22"/>
                <w:szCs w:val="22"/>
              </w:rPr>
              <w:t>pravoruká</w:t>
            </w:r>
            <w:proofErr w:type="spellEnd"/>
          </w:p>
        </w:tc>
        <w:tc>
          <w:tcPr>
            <w:tcW w:w="2088" w:type="pct"/>
          </w:tcPr>
          <w:p w14:paraId="23374512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0FF7" w:rsidRPr="00A916C8" w14:paraId="429DB1CD" w14:textId="1A619211" w:rsidTr="00601B1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center"/>
          </w:tcPr>
          <w:p w14:paraId="2AF58214" w14:textId="5C389429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387D">
              <w:rPr>
                <w:rFonts w:asciiTheme="minorHAnsi" w:hAnsiTheme="minorHAnsi" w:cstheme="minorHAnsi"/>
                <w:sz w:val="22"/>
                <w:szCs w:val="22"/>
              </w:rPr>
              <w:t>Vertikálne:</w:t>
            </w:r>
          </w:p>
        </w:tc>
        <w:tc>
          <w:tcPr>
            <w:tcW w:w="2088" w:type="pct"/>
            <w:vAlign w:val="center"/>
          </w:tcPr>
          <w:p w14:paraId="278C0B64" w14:textId="5EA9BE7D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387D">
              <w:rPr>
                <w:rFonts w:asciiTheme="minorHAnsi" w:hAnsiTheme="minorHAnsi" w:cstheme="minorHAnsi"/>
                <w:sz w:val="22"/>
                <w:szCs w:val="22"/>
              </w:rPr>
              <w:t>áno</w:t>
            </w:r>
          </w:p>
        </w:tc>
        <w:tc>
          <w:tcPr>
            <w:tcW w:w="2088" w:type="pct"/>
          </w:tcPr>
          <w:p w14:paraId="2C2D5771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0FF7" w:rsidRPr="00A916C8" w14:paraId="4A70C1D2" w14:textId="77777777" w:rsidTr="00601B1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center"/>
          </w:tcPr>
          <w:p w14:paraId="626EF961" w14:textId="7CBFB9D2" w:rsidR="00FC0FF7" w:rsidRPr="0018387D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387D">
              <w:rPr>
                <w:rFonts w:asciiTheme="minorHAnsi" w:hAnsiTheme="minorHAnsi" w:cstheme="minorHAnsi"/>
                <w:sz w:val="22"/>
                <w:szCs w:val="22"/>
              </w:rPr>
              <w:t>Ergonomické:</w:t>
            </w:r>
          </w:p>
        </w:tc>
        <w:tc>
          <w:tcPr>
            <w:tcW w:w="2088" w:type="pct"/>
            <w:vAlign w:val="center"/>
          </w:tcPr>
          <w:p w14:paraId="5661EBC8" w14:textId="6248B4D5" w:rsidR="00FC0FF7" w:rsidRPr="0018387D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387D">
              <w:rPr>
                <w:rFonts w:asciiTheme="minorHAnsi" w:hAnsiTheme="minorHAnsi" w:cstheme="minorHAnsi"/>
                <w:sz w:val="22"/>
                <w:szCs w:val="22"/>
              </w:rPr>
              <w:t>áno</w:t>
            </w:r>
          </w:p>
        </w:tc>
        <w:tc>
          <w:tcPr>
            <w:tcW w:w="2088" w:type="pct"/>
          </w:tcPr>
          <w:p w14:paraId="059F46EE" w14:textId="77777777" w:rsidR="00FC0FF7" w:rsidRPr="00A916C8" w:rsidRDefault="00FC0FF7" w:rsidP="00FC0FF7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BAA11F" w14:textId="06FF4211" w:rsidR="00B02F84" w:rsidRDefault="00B02F84" w:rsidP="001C4D6E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0996415F" w14:textId="6456A004" w:rsidR="00B02F84" w:rsidRDefault="00B02F84" w:rsidP="001C4D6E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0F8018C0" w14:textId="3772A9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44DC042F" w14:textId="479963A1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628FE82F" w14:textId="45CB44F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2221952B" w14:textId="7D645980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0DCA7D43" w14:textId="77777777" w:rsidR="00B02F84" w:rsidRPr="001C4D6E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4042380B" w14:textId="77777777" w:rsidR="00B02F84" w:rsidRPr="001C4D6E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1C4D6E">
        <w:rPr>
          <w:rFonts w:asciiTheme="minorHAnsi" w:hAnsiTheme="minorHAnsi" w:cstheme="minorHAnsi"/>
        </w:rPr>
        <w:t xml:space="preserve">V ............................... dňa ................. </w:t>
      </w:r>
    </w:p>
    <w:p w14:paraId="476CE3F9" w14:textId="2205E692" w:rsidR="00B02F84" w:rsidRDefault="00B02F84" w:rsidP="00B02F8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1C4D6E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576B371E" w14:textId="77777777" w:rsidR="00B02F84" w:rsidRDefault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="Arial" w:hAnsiTheme="minorHAnsi" w:cstheme="minorHAnsi"/>
          <w:bCs/>
          <w:sz w:val="22"/>
          <w:szCs w:val="22"/>
          <w:lang w:eastAsia="en-US"/>
        </w:rPr>
        <w:br w:type="page"/>
      </w:r>
    </w:p>
    <w:p w14:paraId="68B92679" w14:textId="77777777" w:rsidR="00B02F84" w:rsidRDefault="00B02F84" w:rsidP="00B02F8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20C500CF" w14:textId="13878358" w:rsidR="00B02F84" w:rsidRPr="001C4D6E" w:rsidRDefault="000E33CA" w:rsidP="00B02F8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Video-konferenčný systém</w:t>
      </w:r>
      <w:r w:rsidR="00B02F8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1</w:t>
      </w:r>
      <w:r w:rsidR="00B02F84" w:rsidRPr="001C4D6E">
        <w:rPr>
          <w:rFonts w:asciiTheme="minorHAnsi" w:hAnsiTheme="minorHAnsi" w:cstheme="minorHAnsi"/>
          <w:b/>
          <w:i/>
          <w:sz w:val="28"/>
          <w:szCs w:val="28"/>
        </w:rPr>
        <w:t>ks</w:t>
      </w:r>
    </w:p>
    <w:p w14:paraId="40BCD9A5" w14:textId="77777777" w:rsidR="00B02F84" w:rsidRPr="001C4D6E" w:rsidRDefault="00B02F84" w:rsidP="00B02F8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7F65D9E" w14:textId="77777777" w:rsidR="00B02F84" w:rsidRDefault="00B02F84" w:rsidP="00B02F8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1724599" w14:textId="540A9BC1" w:rsidR="00B02F84" w:rsidRDefault="00B02F84" w:rsidP="00B02F8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6"/>
        <w:gridCol w:w="5844"/>
        <w:gridCol w:w="5844"/>
      </w:tblGrid>
      <w:tr w:rsidR="00B02F84" w:rsidRPr="00A916C8" w14:paraId="36F5D06B" w14:textId="17933BFE" w:rsidTr="00B02F84">
        <w:trPr>
          <w:trHeight w:val="300"/>
          <w:tblHeader/>
        </w:trPr>
        <w:tc>
          <w:tcPr>
            <w:tcW w:w="824" w:type="pct"/>
            <w:shd w:val="clear" w:color="auto" w:fill="auto"/>
            <w:noWrap/>
            <w:vAlign w:val="bottom"/>
            <w:hideMark/>
          </w:tcPr>
          <w:p w14:paraId="4B295B13" w14:textId="77777777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2088" w:type="pct"/>
            <w:shd w:val="clear" w:color="auto" w:fill="auto"/>
            <w:noWrap/>
            <w:vAlign w:val="bottom"/>
            <w:hideMark/>
          </w:tcPr>
          <w:p w14:paraId="0C97CF3B" w14:textId="77777777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Požadované parametre</w:t>
            </w:r>
          </w:p>
        </w:tc>
        <w:tc>
          <w:tcPr>
            <w:tcW w:w="2088" w:type="pct"/>
          </w:tcPr>
          <w:p w14:paraId="06713261" w14:textId="0D543EA9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5D0638" w:rsidRPr="00A916C8" w14:paraId="07045B3D" w14:textId="3FA66212" w:rsidTr="00A43BD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 w:val="restart"/>
          </w:tcPr>
          <w:p w14:paraId="62084716" w14:textId="77777777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Kamera </w:t>
            </w:r>
          </w:p>
          <w:p w14:paraId="0F496560" w14:textId="729BFEB1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1 ks </w:t>
            </w:r>
          </w:p>
        </w:tc>
        <w:tc>
          <w:tcPr>
            <w:tcW w:w="2088" w:type="pct"/>
          </w:tcPr>
          <w:p w14:paraId="0DC2D8D0" w14:textId="7BDF6AF5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12A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Min. </w:t>
            </w: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rozlíšenie 4K, 1440p, 1080p, 900p, 720p </w:t>
            </w:r>
          </w:p>
        </w:tc>
        <w:tc>
          <w:tcPr>
            <w:tcW w:w="2088" w:type="pct"/>
          </w:tcPr>
          <w:p w14:paraId="6D0D142B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4B324A26" w14:textId="29CBA85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4D2CE510" w14:textId="084FD951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088" w:type="pct"/>
          </w:tcPr>
          <w:p w14:paraId="4E5C6F9A" w14:textId="2A53641C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plynulé motorizované otáčanie, naklápanie a zoom </w:t>
            </w:r>
          </w:p>
        </w:tc>
        <w:tc>
          <w:tcPr>
            <w:tcW w:w="2088" w:type="pct"/>
          </w:tcPr>
          <w:p w14:paraId="0505C8AF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7EB3B0DE" w14:textId="49F08218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63538086" w14:textId="7A50B50A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088" w:type="pct"/>
          </w:tcPr>
          <w:p w14:paraId="15768407" w14:textId="5C1E3542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otáčanie: ±90° </w:t>
            </w:r>
          </w:p>
        </w:tc>
        <w:tc>
          <w:tcPr>
            <w:tcW w:w="2088" w:type="pct"/>
          </w:tcPr>
          <w:p w14:paraId="2ABBA61E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45ED7F2E" w14:textId="7BE086BD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4E953AEB" w14:textId="053E3ED1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4E023664" w14:textId="7FE4F79E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naklápanie: +50°/-90° </w:t>
            </w:r>
          </w:p>
        </w:tc>
        <w:tc>
          <w:tcPr>
            <w:tcW w:w="2088" w:type="pct"/>
          </w:tcPr>
          <w:p w14:paraId="6F9E098D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5BB2DECF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29F41020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131B77DD" w14:textId="1CC28381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12A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Min. </w:t>
            </w: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90° zorné pole </w:t>
            </w:r>
          </w:p>
        </w:tc>
        <w:tc>
          <w:tcPr>
            <w:tcW w:w="2088" w:type="pct"/>
          </w:tcPr>
          <w:p w14:paraId="1FD223C4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166015AF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781A8569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2C7D01A9" w14:textId="6D3BA362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Autofocus</w:t>
            </w:r>
            <w:proofErr w:type="spellEnd"/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8" w:type="pct"/>
          </w:tcPr>
          <w:p w14:paraId="52B57541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41DFD0D3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7F2C9098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6BB415FF" w14:textId="23F7D74C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 xml:space="preserve">bezpečnostný otvor </w:t>
            </w:r>
            <w:proofErr w:type="spellStart"/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Kensington</w:t>
            </w:r>
            <w:proofErr w:type="spellEnd"/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8" w:type="pct"/>
          </w:tcPr>
          <w:p w14:paraId="76BCBE5C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25EFF66E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425AFCCE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37A12F9F" w14:textId="760B3946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LED indikátor stlmenia zvuku </w:t>
            </w:r>
          </w:p>
        </w:tc>
        <w:tc>
          <w:tcPr>
            <w:tcW w:w="2088" w:type="pct"/>
          </w:tcPr>
          <w:p w14:paraId="3DACB6DC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5A8B801A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2C6CF29D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6AA43D9C" w14:textId="322BD5AE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 xml:space="preserve">Štandardný </w:t>
            </w:r>
            <w:proofErr w:type="spellStart"/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statívový</w:t>
            </w:r>
            <w:proofErr w:type="spellEnd"/>
            <w:r w:rsidRPr="009E44AF">
              <w:rPr>
                <w:rFonts w:asciiTheme="minorHAnsi" w:hAnsiTheme="minorHAnsi" w:cstheme="minorHAnsi"/>
                <w:sz w:val="22"/>
                <w:szCs w:val="22"/>
              </w:rPr>
              <w:t xml:space="preserve"> závit </w:t>
            </w:r>
          </w:p>
        </w:tc>
        <w:tc>
          <w:tcPr>
            <w:tcW w:w="2088" w:type="pct"/>
          </w:tcPr>
          <w:p w14:paraId="39DC7BF0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5FBB7CC8" w14:textId="77777777" w:rsidTr="005D0638">
        <w:tblPrEx>
          <w:tblCellMar>
            <w:left w:w="108" w:type="dxa"/>
            <w:right w:w="108" w:type="dxa"/>
          </w:tblCellMar>
        </w:tblPrEx>
        <w:trPr>
          <w:trHeight w:val="363"/>
        </w:trPr>
        <w:tc>
          <w:tcPr>
            <w:tcW w:w="824" w:type="pct"/>
            <w:vMerge/>
            <w:vAlign w:val="bottom"/>
          </w:tcPr>
          <w:p w14:paraId="34BE3E16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0160A744" w14:textId="56B14AAD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objektív sa pre zaistenie maximálnej ochrany súkromia v dobe nečinnosti uloží v polohe -90° </w:t>
            </w:r>
          </w:p>
        </w:tc>
        <w:tc>
          <w:tcPr>
            <w:tcW w:w="2088" w:type="pct"/>
          </w:tcPr>
          <w:p w14:paraId="73FD83F0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3AD12D90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bottom"/>
          </w:tcPr>
          <w:p w14:paraId="6F034AC9" w14:textId="77777777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Mikrofón </w:t>
            </w:r>
          </w:p>
          <w:p w14:paraId="44B81780" w14:textId="6C58E259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4 ks </w:t>
            </w:r>
          </w:p>
        </w:tc>
        <w:tc>
          <w:tcPr>
            <w:tcW w:w="2088" w:type="pct"/>
          </w:tcPr>
          <w:p w14:paraId="656A69EE" w14:textId="49ED4F6A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dosah mikrofónu 4,5 m </w:t>
            </w:r>
          </w:p>
        </w:tc>
        <w:tc>
          <w:tcPr>
            <w:tcW w:w="2088" w:type="pct"/>
          </w:tcPr>
          <w:p w14:paraId="3E6EC6E6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43427956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 w:val="restart"/>
            <w:vAlign w:val="bottom"/>
          </w:tcPr>
          <w:p w14:paraId="05CDB626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3FD17232" w14:textId="300C738B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štyri všesmerové mikrofóny tvoriace osem akustických lúčov </w:t>
            </w:r>
          </w:p>
        </w:tc>
        <w:tc>
          <w:tcPr>
            <w:tcW w:w="2088" w:type="pct"/>
          </w:tcPr>
          <w:p w14:paraId="6116D050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17E03737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68359DC6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6BF2A458" w14:textId="68B973C2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potlačenie akustickej ozveny </w:t>
            </w:r>
          </w:p>
        </w:tc>
        <w:tc>
          <w:tcPr>
            <w:tcW w:w="2088" w:type="pct"/>
          </w:tcPr>
          <w:p w14:paraId="5697C7FE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7775E4B4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0FB2E797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5D6B3E95" w14:textId="2D9AD8A2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detektor hlasovej aktivity </w:t>
            </w:r>
          </w:p>
        </w:tc>
        <w:tc>
          <w:tcPr>
            <w:tcW w:w="2088" w:type="pct"/>
          </w:tcPr>
          <w:p w14:paraId="764CB2D7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34AD8B8F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00D3BE50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5638AC59" w14:textId="28757BB2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potlačenie okolitého šumu </w:t>
            </w:r>
          </w:p>
        </w:tc>
        <w:tc>
          <w:tcPr>
            <w:tcW w:w="2088" w:type="pct"/>
          </w:tcPr>
          <w:p w14:paraId="5738AF65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0C79A9A4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00CFCCF0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3EF5BA73" w14:textId="3E172206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tlačidlo stlmenia s LED indikátorom </w:t>
            </w:r>
          </w:p>
        </w:tc>
        <w:tc>
          <w:tcPr>
            <w:tcW w:w="2088" w:type="pct"/>
          </w:tcPr>
          <w:p w14:paraId="73FEAE82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4CC63D54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326DA829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33D8ED7C" w14:textId="1881092A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12-pinový kábel </w:t>
            </w:r>
          </w:p>
        </w:tc>
        <w:tc>
          <w:tcPr>
            <w:tcW w:w="2088" w:type="pct"/>
          </w:tcPr>
          <w:p w14:paraId="241B778E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50E0CB08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bottom"/>
          </w:tcPr>
          <w:p w14:paraId="775250CE" w14:textId="77777777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Reproduktor </w:t>
            </w:r>
          </w:p>
          <w:p w14:paraId="6F1FC8F0" w14:textId="2BF2DEDB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2 ks </w:t>
            </w:r>
          </w:p>
        </w:tc>
        <w:tc>
          <w:tcPr>
            <w:tcW w:w="2088" w:type="pct"/>
          </w:tcPr>
          <w:p w14:paraId="316CA310" w14:textId="146D4478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12A2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Min. </w:t>
            </w: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Hlasitosť reproduktoru: 95dB @ 1W, 100dB @ 7.5W </w:t>
            </w:r>
          </w:p>
        </w:tc>
        <w:tc>
          <w:tcPr>
            <w:tcW w:w="2088" w:type="pct"/>
          </w:tcPr>
          <w:p w14:paraId="2FB86AAA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4EDCA0A7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bottom"/>
          </w:tcPr>
          <w:p w14:paraId="5AD9D27D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716CE46B" w14:textId="3EE86F95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E44AF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 xml:space="preserve">ini XLR kábel na pripojenie do </w:t>
            </w: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hubu na pripojenie obrazových zariadení, ktorý prenáša signál aj napájanie </w:t>
            </w:r>
          </w:p>
        </w:tc>
        <w:tc>
          <w:tcPr>
            <w:tcW w:w="2088" w:type="pct"/>
          </w:tcPr>
          <w:p w14:paraId="7983C2FF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679DD330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bottom"/>
          </w:tcPr>
          <w:p w14:paraId="010C15CA" w14:textId="00D016C7" w:rsidR="005D0638" w:rsidRPr="00A916C8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Hub na pripojenie zariadení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 ks</w:t>
            </w:r>
          </w:p>
        </w:tc>
        <w:tc>
          <w:tcPr>
            <w:tcW w:w="2088" w:type="pct"/>
          </w:tcPr>
          <w:p w14:paraId="47ACA82B" w14:textId="50465C72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prepojenie jedným káblom s </w:t>
            </w:r>
            <w:proofErr w:type="spellStart"/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hubom</w:t>
            </w:r>
            <w:proofErr w:type="spellEnd"/>
            <w:r w:rsidRPr="009E44AF">
              <w:rPr>
                <w:rFonts w:asciiTheme="minorHAnsi" w:hAnsiTheme="minorHAnsi" w:cstheme="minorHAnsi"/>
                <w:sz w:val="22"/>
                <w:szCs w:val="22"/>
              </w:rPr>
              <w:t xml:space="preserve"> na pripojenie obrazových zariadení </w:t>
            </w:r>
          </w:p>
        </w:tc>
        <w:tc>
          <w:tcPr>
            <w:tcW w:w="2088" w:type="pct"/>
          </w:tcPr>
          <w:p w14:paraId="45BC65E5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7298E3AF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 w:val="restart"/>
            <w:vAlign w:val="bottom"/>
          </w:tcPr>
          <w:p w14:paraId="2CBBBFD7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39BB680F" w14:textId="3655666B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aktívna detekcia reproduktorov </w:t>
            </w:r>
          </w:p>
        </w:tc>
        <w:tc>
          <w:tcPr>
            <w:tcW w:w="2088" w:type="pct"/>
          </w:tcPr>
          <w:p w14:paraId="6593CFD4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05F1D930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6E63B173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019B72CE" w14:textId="0546EB05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12-pinový konektor na pripojenie mikrofónu </w:t>
            </w:r>
          </w:p>
        </w:tc>
        <w:tc>
          <w:tcPr>
            <w:tcW w:w="2088" w:type="pct"/>
          </w:tcPr>
          <w:p w14:paraId="438FFD36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52BA5CF8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2A25B9D7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045737D0" w14:textId="0CB2D19F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1x HDMI type A ako prevodník do hubu na zobrazenie obrazových zariadení </w:t>
            </w:r>
          </w:p>
        </w:tc>
        <w:tc>
          <w:tcPr>
            <w:tcW w:w="2088" w:type="pct"/>
          </w:tcPr>
          <w:p w14:paraId="2104DDB6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1757F6AE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528D655E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1576A7BC" w14:textId="43207A15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1x USB type C </w:t>
            </w:r>
          </w:p>
        </w:tc>
        <w:tc>
          <w:tcPr>
            <w:tcW w:w="2088" w:type="pct"/>
          </w:tcPr>
          <w:p w14:paraId="040D8FF2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21BF396A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5FB95E47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6562C02D" w14:textId="400A5B05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1x USB typ A </w:t>
            </w:r>
          </w:p>
        </w:tc>
        <w:tc>
          <w:tcPr>
            <w:tcW w:w="2088" w:type="pct"/>
          </w:tcPr>
          <w:p w14:paraId="18737E41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62BFE1C5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14DAF366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2EB85E48" w14:textId="764523E5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1x USB type B na pripojenie k počítaču </w:t>
            </w:r>
          </w:p>
        </w:tc>
        <w:tc>
          <w:tcPr>
            <w:tcW w:w="2088" w:type="pct"/>
          </w:tcPr>
          <w:p w14:paraId="7205C768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204BAC10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718F4C48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216E6456" w14:textId="1214A5ED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1x RJ45 </w:t>
            </w:r>
          </w:p>
        </w:tc>
        <w:tc>
          <w:tcPr>
            <w:tcW w:w="2088" w:type="pct"/>
          </w:tcPr>
          <w:p w14:paraId="230C0C96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464A3768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28EDBA08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430687BE" w14:textId="283C5F3C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vstup napájania </w:t>
            </w:r>
          </w:p>
        </w:tc>
        <w:tc>
          <w:tcPr>
            <w:tcW w:w="2088" w:type="pct"/>
          </w:tcPr>
          <w:p w14:paraId="6C925EC2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00FD5124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bottom"/>
          </w:tcPr>
          <w:p w14:paraId="230F76F9" w14:textId="77777777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Hub na pripojenie obrazových zariadení </w:t>
            </w:r>
          </w:p>
          <w:p w14:paraId="646D736B" w14:textId="23540108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1 ks </w:t>
            </w:r>
          </w:p>
        </w:tc>
        <w:tc>
          <w:tcPr>
            <w:tcW w:w="2088" w:type="pct"/>
          </w:tcPr>
          <w:p w14:paraId="55F1B46D" w14:textId="2FDCD317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2x HDMI type A na pripojenie k obrazovke </w:t>
            </w:r>
          </w:p>
        </w:tc>
        <w:tc>
          <w:tcPr>
            <w:tcW w:w="2088" w:type="pct"/>
          </w:tcPr>
          <w:p w14:paraId="34A38A4C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7E12C5C4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 w:val="restart"/>
            <w:vAlign w:val="bottom"/>
          </w:tcPr>
          <w:p w14:paraId="602F0D4A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081DC97F" w14:textId="459ADBE4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1x USB type C na pripojenie kamery </w:t>
            </w:r>
          </w:p>
        </w:tc>
        <w:tc>
          <w:tcPr>
            <w:tcW w:w="2088" w:type="pct"/>
          </w:tcPr>
          <w:p w14:paraId="79C7B90B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75ACE6E4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3139EA43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15DCE223" w14:textId="60F29F0E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1x USB type B na pripojenie k počítaču </w:t>
            </w:r>
          </w:p>
        </w:tc>
        <w:tc>
          <w:tcPr>
            <w:tcW w:w="2088" w:type="pct"/>
          </w:tcPr>
          <w:p w14:paraId="55DC0B5E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6D7D2E2D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0522BF8E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211B4E7B" w14:textId="56CCC522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1x RJ45 na pripojenie do hubu na pripojenie zariadení </w:t>
            </w:r>
          </w:p>
        </w:tc>
        <w:tc>
          <w:tcPr>
            <w:tcW w:w="2088" w:type="pct"/>
          </w:tcPr>
          <w:p w14:paraId="2F9E7863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4162F78D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766167BC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11D58D03" w14:textId="08B39C85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Min. 2x Mini XLR </w:t>
            </w:r>
          </w:p>
        </w:tc>
        <w:tc>
          <w:tcPr>
            <w:tcW w:w="2088" w:type="pct"/>
          </w:tcPr>
          <w:p w14:paraId="488F6D5A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08F936CF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4BAA5B4B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617D25A2" w14:textId="5BD44244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schopnosť napájania jedného alebo dvoch reproduktorov </w:t>
            </w:r>
          </w:p>
        </w:tc>
        <w:tc>
          <w:tcPr>
            <w:tcW w:w="2088" w:type="pct"/>
          </w:tcPr>
          <w:p w14:paraId="1919AC71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4EEF1F77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5BB848D0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47CE3472" w14:textId="78FF0E0E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vstup napájania </w:t>
            </w:r>
          </w:p>
        </w:tc>
        <w:tc>
          <w:tcPr>
            <w:tcW w:w="2088" w:type="pct"/>
          </w:tcPr>
          <w:p w14:paraId="4CBECDEF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0FFAB5D4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bottom"/>
          </w:tcPr>
          <w:p w14:paraId="1A4F12E1" w14:textId="77777777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Diaľkový ovládač </w:t>
            </w:r>
          </w:p>
          <w:p w14:paraId="469709AC" w14:textId="669408C5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1 ks </w:t>
            </w:r>
          </w:p>
        </w:tc>
        <w:tc>
          <w:tcPr>
            <w:tcW w:w="2088" w:type="pct"/>
          </w:tcPr>
          <w:p w14:paraId="2B5AE57A" w14:textId="3421BFD9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RF </w:t>
            </w:r>
          </w:p>
        </w:tc>
        <w:tc>
          <w:tcPr>
            <w:tcW w:w="2088" w:type="pct"/>
          </w:tcPr>
          <w:p w14:paraId="59223290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20CF9378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bottom"/>
          </w:tcPr>
          <w:p w14:paraId="4234BB9D" w14:textId="7252725D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Kabeláž potrebná na prepojenie všetkých objednaných zariadení </w:t>
            </w:r>
          </w:p>
        </w:tc>
        <w:tc>
          <w:tcPr>
            <w:tcW w:w="2088" w:type="pct"/>
          </w:tcPr>
          <w:p w14:paraId="7C0E4D53" w14:textId="2A12652D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Kamera -</w:t>
            </w:r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&gt; </w:t>
            </w: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Hub na pripojenie obrazových zariadení – min. 2 m kábel USB 3.1 type C na USB 3.1 type C </w:t>
            </w:r>
          </w:p>
        </w:tc>
        <w:tc>
          <w:tcPr>
            <w:tcW w:w="2088" w:type="pct"/>
          </w:tcPr>
          <w:p w14:paraId="4BB95A72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10BD4FDF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 w:val="restart"/>
            <w:vAlign w:val="bottom"/>
          </w:tcPr>
          <w:p w14:paraId="56592414" w14:textId="77777777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34CA0A07" w14:textId="1EC04272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Počítač -&gt; Hub na pripojenie obrazových zariadení – min. 2 m kábel USB 3.1 type A na USB type B </w:t>
            </w:r>
          </w:p>
        </w:tc>
        <w:tc>
          <w:tcPr>
            <w:tcW w:w="2088" w:type="pct"/>
          </w:tcPr>
          <w:p w14:paraId="45EF8490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2C81DB81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49ADE365" w14:textId="77777777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2EF97B2D" w14:textId="50C1D3BF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Počítač -</w:t>
            </w:r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&gt; </w:t>
            </w: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Hub na pripojenie zariadení – min. 2 m kábel USB 3.1 type A na USB type B </w:t>
            </w:r>
          </w:p>
        </w:tc>
        <w:tc>
          <w:tcPr>
            <w:tcW w:w="2088" w:type="pct"/>
          </w:tcPr>
          <w:p w14:paraId="33F72CE3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37329E18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05CB70DE" w14:textId="77777777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68B5A008" w14:textId="2BE7C993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Hub na pripojenie obrazových zariadení -</w:t>
            </w:r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&gt; </w:t>
            </w: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Hub na pripojenie zariadení – min. 5m ethernet kábel CAT6A </w:t>
            </w:r>
          </w:p>
        </w:tc>
        <w:tc>
          <w:tcPr>
            <w:tcW w:w="2088" w:type="pct"/>
          </w:tcPr>
          <w:p w14:paraId="1AC94A43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10AAD0E3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54784284" w14:textId="77777777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249C99FF" w14:textId="041C59B4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Hub na pripojenie obrazových zariadení -</w:t>
            </w:r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&gt; </w:t>
            </w:r>
            <w:proofErr w:type="spellStart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Reproduktor</w:t>
            </w:r>
            <w:proofErr w:type="spellEnd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(2x) – min. 2,5 m </w:t>
            </w:r>
            <w:proofErr w:type="spellStart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kábel</w:t>
            </w:r>
            <w:proofErr w:type="spellEnd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mini XLR </w:t>
            </w:r>
            <w:proofErr w:type="spellStart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kompatibilný</w:t>
            </w:r>
            <w:proofErr w:type="spellEnd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 </w:t>
            </w:r>
            <w:proofErr w:type="spellStart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predlžovacími</w:t>
            </w:r>
            <w:proofErr w:type="spellEnd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káblami</w:t>
            </w:r>
            <w:proofErr w:type="spellEnd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až</w:t>
            </w:r>
            <w:proofErr w:type="spellEnd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dĺžky</w:t>
            </w:r>
            <w:proofErr w:type="spellEnd"/>
            <w:r w:rsidRPr="009E44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3m</w:t>
            </w: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8" w:type="pct"/>
          </w:tcPr>
          <w:p w14:paraId="26CC8F86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797889F3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0DE463E8" w14:textId="77777777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0DD97BF3" w14:textId="20511927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2x min. 2 m kábel HDMI type A </w:t>
            </w:r>
          </w:p>
        </w:tc>
        <w:tc>
          <w:tcPr>
            <w:tcW w:w="2088" w:type="pct"/>
          </w:tcPr>
          <w:p w14:paraId="6B74C362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19957C91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Merge/>
            <w:vAlign w:val="bottom"/>
          </w:tcPr>
          <w:p w14:paraId="2DA82B5C" w14:textId="77777777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8" w:type="pct"/>
          </w:tcPr>
          <w:p w14:paraId="27943321" w14:textId="16D89607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Napájacie káble potrebné pre jednotlivé komponenty, ktoré si vyžadujú napájanie </w:t>
            </w:r>
          </w:p>
        </w:tc>
        <w:tc>
          <w:tcPr>
            <w:tcW w:w="2088" w:type="pct"/>
          </w:tcPr>
          <w:p w14:paraId="7B7A3022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638" w:rsidRPr="00A916C8" w14:paraId="7D84BE4E" w14:textId="77777777" w:rsidTr="00A168E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824" w:type="pct"/>
            <w:vAlign w:val="bottom"/>
          </w:tcPr>
          <w:p w14:paraId="3F2D1E0E" w14:textId="380D21AB" w:rsidR="005D0638" w:rsidRPr="009E44AF" w:rsidRDefault="005D0638" w:rsidP="005D06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Doprava</w:t>
            </w:r>
          </w:p>
        </w:tc>
        <w:tc>
          <w:tcPr>
            <w:tcW w:w="2088" w:type="pct"/>
          </w:tcPr>
          <w:p w14:paraId="40E6E7C3" w14:textId="7D3E5608" w:rsidR="005D0638" w:rsidRPr="009E44AF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44AF">
              <w:rPr>
                <w:rFonts w:asciiTheme="minorHAnsi" w:hAnsiTheme="minorHAnsi" w:cstheme="minorHAnsi"/>
                <w:sz w:val="22"/>
                <w:szCs w:val="22"/>
              </w:rPr>
              <w:t>Doprava na miesto plnenia </w:t>
            </w:r>
          </w:p>
        </w:tc>
        <w:tc>
          <w:tcPr>
            <w:tcW w:w="2088" w:type="pct"/>
          </w:tcPr>
          <w:p w14:paraId="7555F429" w14:textId="77777777" w:rsidR="005D0638" w:rsidRPr="00A916C8" w:rsidRDefault="005D0638" w:rsidP="005D0638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061D58" w14:textId="23A097D4" w:rsidR="00B02F84" w:rsidRDefault="00B02F84" w:rsidP="00B02F8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2ED7834" w14:textId="77777777" w:rsidR="00B02F84" w:rsidRDefault="00B02F84" w:rsidP="00B02F8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76FAA70B" w14:textId="77777777" w:rsidR="00B02F84" w:rsidRDefault="00B02F84" w:rsidP="005D0638">
      <w:pPr>
        <w:jc w:val="both"/>
        <w:rPr>
          <w:rFonts w:asciiTheme="minorHAnsi" w:hAnsiTheme="minorHAnsi" w:cstheme="minorHAnsi"/>
        </w:rPr>
      </w:pPr>
    </w:p>
    <w:p w14:paraId="08E756AC" w14:textId="777777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2DF4B9C3" w14:textId="777777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208726F0" w14:textId="777777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7BED8865" w14:textId="77777777" w:rsidR="00B02F84" w:rsidRPr="001C4D6E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62968845" w14:textId="77777777" w:rsidR="00B02F84" w:rsidRPr="001C4D6E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1C4D6E">
        <w:rPr>
          <w:rFonts w:asciiTheme="minorHAnsi" w:hAnsiTheme="minorHAnsi" w:cstheme="minorHAnsi"/>
        </w:rPr>
        <w:t xml:space="preserve">V ............................... dňa ................. </w:t>
      </w:r>
    </w:p>
    <w:p w14:paraId="43F6A964" w14:textId="77777777" w:rsidR="00B02F84" w:rsidRDefault="00B02F84" w:rsidP="00B02F8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1C4D6E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F46FFA8" w14:textId="40E18A3F" w:rsidR="00B02F84" w:rsidRPr="001C4D6E" w:rsidRDefault="00B02F84" w:rsidP="00B02F8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eastAsia="Arial" w:hAnsiTheme="minorHAnsi" w:cstheme="minorHAnsi"/>
          <w:bCs/>
          <w:sz w:val="22"/>
          <w:szCs w:val="22"/>
          <w:lang w:eastAsia="en-US"/>
        </w:rPr>
        <w:br w:type="page"/>
      </w:r>
      <w:proofErr w:type="spellStart"/>
      <w:r w:rsidR="00951C73">
        <w:rPr>
          <w:rFonts w:asciiTheme="minorHAnsi" w:hAnsiTheme="minorHAnsi" w:cstheme="minorHAnsi"/>
          <w:b/>
          <w:i/>
          <w:sz w:val="28"/>
          <w:szCs w:val="28"/>
        </w:rPr>
        <w:lastRenderedPageBreak/>
        <w:t>Reprobox</w:t>
      </w:r>
      <w:proofErr w:type="spellEnd"/>
      <w:r w:rsidR="00951C73">
        <w:rPr>
          <w:rFonts w:asciiTheme="minorHAnsi" w:hAnsiTheme="minorHAnsi" w:cstheme="minorHAnsi"/>
          <w:b/>
          <w:i/>
          <w:sz w:val="28"/>
          <w:szCs w:val="28"/>
        </w:rPr>
        <w:t xml:space="preserve"> aktívny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Pr="001C4D6E"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1 </w:t>
      </w:r>
      <w:r w:rsidRPr="001C4D6E">
        <w:rPr>
          <w:rFonts w:asciiTheme="minorHAnsi" w:hAnsiTheme="minorHAnsi" w:cstheme="minorHAnsi"/>
          <w:b/>
          <w:i/>
          <w:sz w:val="28"/>
          <w:szCs w:val="28"/>
        </w:rPr>
        <w:t>ks</w:t>
      </w:r>
    </w:p>
    <w:p w14:paraId="01CA8BAE" w14:textId="77777777" w:rsidR="00B02F84" w:rsidRPr="001C4D6E" w:rsidRDefault="00B02F84" w:rsidP="00B02F8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25D35CD" w14:textId="77777777" w:rsidR="00B02F84" w:rsidRDefault="00B02F84" w:rsidP="00B02F8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5CE5DE07" w14:textId="01B2F3FD" w:rsidR="00B02F84" w:rsidRDefault="00B02F84" w:rsidP="00B02F8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tbl>
      <w:tblPr>
        <w:tblStyle w:val="Mriekatabuky"/>
        <w:tblW w:w="5000" w:type="pct"/>
        <w:tblLook w:val="06A0" w:firstRow="1" w:lastRow="0" w:firstColumn="1" w:lastColumn="0" w:noHBand="1" w:noVBand="1"/>
      </w:tblPr>
      <w:tblGrid>
        <w:gridCol w:w="2296"/>
        <w:gridCol w:w="5849"/>
        <w:gridCol w:w="5849"/>
      </w:tblGrid>
      <w:tr w:rsidR="00B02F84" w:rsidRPr="00A916C8" w14:paraId="1F74D90C" w14:textId="1F545B72" w:rsidTr="00B02F84">
        <w:trPr>
          <w:trHeight w:val="285"/>
          <w:tblHeader/>
        </w:trPr>
        <w:tc>
          <w:tcPr>
            <w:tcW w:w="820" w:type="pct"/>
            <w:shd w:val="clear" w:color="auto" w:fill="FFFFFF" w:themeFill="background1"/>
            <w:vAlign w:val="center"/>
          </w:tcPr>
          <w:p w14:paraId="391FAD85" w14:textId="77777777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0F5087C2" w14:textId="77777777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Požadované parametre</w:t>
            </w:r>
          </w:p>
        </w:tc>
        <w:tc>
          <w:tcPr>
            <w:tcW w:w="2090" w:type="pct"/>
            <w:shd w:val="clear" w:color="auto" w:fill="FFFFFF" w:themeFill="background1"/>
          </w:tcPr>
          <w:p w14:paraId="0244E6BB" w14:textId="74694CCA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951C73" w:rsidRPr="00A916C8" w14:paraId="4401C644" w14:textId="28543DE5" w:rsidTr="00B02F84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60B76458" w14:textId="50FC8A53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sz w:val="22"/>
                <w:szCs w:val="22"/>
              </w:rPr>
              <w:t>Typ sústavy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76916CA4" w14:textId="335FB591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sz w:val="22"/>
                <w:szCs w:val="22"/>
              </w:rPr>
              <w:t xml:space="preserve">Aktívna, </w:t>
            </w: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Samostatný reproduktor</w:t>
            </w:r>
          </w:p>
        </w:tc>
        <w:tc>
          <w:tcPr>
            <w:tcW w:w="2090" w:type="pct"/>
            <w:shd w:val="clear" w:color="auto" w:fill="FFFFFF" w:themeFill="background1"/>
          </w:tcPr>
          <w:p w14:paraId="42D7493E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1386C0C2" w14:textId="5821B234" w:rsidTr="00B02F84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131FEDC1" w14:textId="1FC27069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sz w:val="22"/>
                <w:szCs w:val="22"/>
              </w:rPr>
              <w:t>Pripojenie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4AF0D0CA" w14:textId="3B24533A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C73">
              <w:rPr>
                <w:rFonts w:asciiTheme="minorHAnsi" w:hAnsiTheme="minorHAnsi" w:cstheme="minorHAnsi"/>
                <w:color w:val="FF0000"/>
                <w:sz w:val="22"/>
                <w:szCs w:val="22"/>
                <w:shd w:val="clear" w:color="auto" w:fill="F8F8F8"/>
              </w:rPr>
              <w:t xml:space="preserve">Min. </w:t>
            </w: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 xml:space="preserve">6,3 mm </w:t>
            </w:r>
            <w:proofErr w:type="spellStart"/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Jack</w:t>
            </w:r>
            <w:proofErr w:type="spellEnd"/>
          </w:p>
        </w:tc>
        <w:tc>
          <w:tcPr>
            <w:tcW w:w="2090" w:type="pct"/>
            <w:shd w:val="clear" w:color="auto" w:fill="FFFFFF" w:themeFill="background1"/>
          </w:tcPr>
          <w:p w14:paraId="1FBE5733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0C6F7F2A" w14:textId="6423FEFD" w:rsidTr="00B02F84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339D911E" w14:textId="4EAD7E6C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Bezdrôtové pripojenie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3ED5000B" w14:textId="24520501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Style w:val="value"/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Bluetooth</w:t>
            </w:r>
          </w:p>
        </w:tc>
        <w:tc>
          <w:tcPr>
            <w:tcW w:w="2090" w:type="pct"/>
            <w:shd w:val="clear" w:color="auto" w:fill="FFFFFF" w:themeFill="background1"/>
          </w:tcPr>
          <w:p w14:paraId="53FA2A58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77ED18F4" w14:textId="3F37442A" w:rsidTr="00B02F84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2C6E2794" w14:textId="2777A580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Počet pásem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18F130E2" w14:textId="1F0E0590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2-pásmové</w:t>
            </w:r>
          </w:p>
        </w:tc>
        <w:tc>
          <w:tcPr>
            <w:tcW w:w="2090" w:type="pct"/>
            <w:shd w:val="clear" w:color="auto" w:fill="FFFFFF" w:themeFill="background1"/>
          </w:tcPr>
          <w:p w14:paraId="463EE310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190D627F" w14:textId="7599B48D" w:rsidTr="00B02F84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5DE33416" w14:textId="0545FEC3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Funkcie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70521C1C" w14:textId="07710119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S mikrofónom</w:t>
            </w:r>
          </w:p>
        </w:tc>
        <w:tc>
          <w:tcPr>
            <w:tcW w:w="2090" w:type="pct"/>
            <w:shd w:val="clear" w:color="auto" w:fill="FFFFFF" w:themeFill="background1"/>
          </w:tcPr>
          <w:p w14:paraId="24B079F7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203D2269" w14:textId="2143AC35" w:rsidTr="00B02F84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31887396" w14:textId="65E02E39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Počet mikrofónov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5AC705FA" w14:textId="71A7A849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Min 2 ks</w:t>
            </w:r>
          </w:p>
        </w:tc>
        <w:tc>
          <w:tcPr>
            <w:tcW w:w="2090" w:type="pct"/>
            <w:shd w:val="clear" w:color="auto" w:fill="FFFFFF" w:themeFill="background1"/>
          </w:tcPr>
          <w:p w14:paraId="3C323EED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04F10DEF" w14:textId="6EA4E37C" w:rsidTr="00B02F84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645DE0C5" w14:textId="59570349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Ovládanie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0084E27A" w14:textId="1A68B66A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Displej, Diaľkový ovládač</w:t>
            </w:r>
          </w:p>
        </w:tc>
        <w:tc>
          <w:tcPr>
            <w:tcW w:w="2090" w:type="pct"/>
            <w:shd w:val="clear" w:color="auto" w:fill="FFFFFF" w:themeFill="background1"/>
          </w:tcPr>
          <w:p w14:paraId="46B800A3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767A316F" w14:textId="1BFD38F8" w:rsidTr="00B02F84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2EB0325D" w14:textId="0AB174E8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Efektívny výkon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3888E306" w14:textId="7CF2DD29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55D66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Min 120 W</w:t>
            </w:r>
          </w:p>
        </w:tc>
        <w:tc>
          <w:tcPr>
            <w:tcW w:w="2090" w:type="pct"/>
            <w:shd w:val="clear" w:color="auto" w:fill="FFFFFF" w:themeFill="background1"/>
          </w:tcPr>
          <w:p w14:paraId="5C7F4E12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946D10E" w14:textId="3CCEDD01" w:rsidR="00B02F84" w:rsidRDefault="00B02F84" w:rsidP="00B02F8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70154D0" w14:textId="77777777" w:rsidR="00B02F84" w:rsidRDefault="00B02F84" w:rsidP="00B02F8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73CA8234" w14:textId="777777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3AF1F116" w14:textId="777777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6EBABDEB" w14:textId="777777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0D14D3EA" w14:textId="777777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73126F14" w14:textId="77777777" w:rsidR="00B02F84" w:rsidRPr="001C4D6E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253C3F83" w14:textId="77777777" w:rsidR="00B02F84" w:rsidRPr="001C4D6E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1C4D6E">
        <w:rPr>
          <w:rFonts w:asciiTheme="minorHAnsi" w:hAnsiTheme="minorHAnsi" w:cstheme="minorHAnsi"/>
        </w:rPr>
        <w:t xml:space="preserve">V ............................... dňa ................. </w:t>
      </w:r>
    </w:p>
    <w:p w14:paraId="135D5823" w14:textId="77777777" w:rsidR="00B02F84" w:rsidRDefault="00B02F84" w:rsidP="00B02F8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1C4D6E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6A45B6BB" w14:textId="06B3E9E8" w:rsidR="00B02F84" w:rsidRDefault="00B02F84" w:rsidP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</w:p>
    <w:p w14:paraId="3F211AF6" w14:textId="74141340" w:rsidR="00B02F84" w:rsidRDefault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="Arial" w:hAnsiTheme="minorHAnsi" w:cstheme="minorHAnsi"/>
          <w:bCs/>
          <w:sz w:val="22"/>
          <w:szCs w:val="22"/>
          <w:lang w:eastAsia="en-US"/>
        </w:rPr>
        <w:br w:type="page"/>
      </w:r>
    </w:p>
    <w:p w14:paraId="1AE9D023" w14:textId="0C83470E" w:rsidR="00B02F84" w:rsidRPr="001C4D6E" w:rsidRDefault="00951C73" w:rsidP="00B02F8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>Premietacie plátno roletové</w:t>
      </w:r>
      <w:r w:rsidR="00B02F84" w:rsidRPr="00B02F84">
        <w:rPr>
          <w:rFonts w:asciiTheme="minorHAnsi" w:hAnsiTheme="minorHAnsi" w:cstheme="minorHAnsi"/>
          <w:b/>
          <w:i/>
          <w:sz w:val="28"/>
          <w:szCs w:val="28"/>
        </w:rPr>
        <w:t xml:space="preserve"> - </w:t>
      </w:r>
      <w:r>
        <w:rPr>
          <w:rFonts w:asciiTheme="minorHAnsi" w:hAnsiTheme="minorHAnsi" w:cstheme="minorHAnsi"/>
          <w:b/>
          <w:i/>
          <w:sz w:val="28"/>
          <w:szCs w:val="28"/>
        </w:rPr>
        <w:t>1</w:t>
      </w:r>
      <w:r w:rsidR="00B02F84" w:rsidRPr="00B02F84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7C3C9B66" w14:textId="77777777" w:rsidR="00B02F84" w:rsidRPr="001C4D6E" w:rsidRDefault="00B02F84" w:rsidP="00B02F8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3C227F88" w14:textId="77777777" w:rsidR="00B02F84" w:rsidRDefault="00B02F84" w:rsidP="00B02F8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12835867" w14:textId="102EBF57" w:rsidR="00B02F84" w:rsidRDefault="00B02F84" w:rsidP="00B02F84">
      <w:pPr>
        <w:pStyle w:val="Zkladntext3"/>
        <w:tabs>
          <w:tab w:val="left" w:pos="12960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tbl>
      <w:tblPr>
        <w:tblStyle w:val="Mriekatabuky"/>
        <w:tblW w:w="5000" w:type="pct"/>
        <w:tblLook w:val="06A0" w:firstRow="1" w:lastRow="0" w:firstColumn="1" w:lastColumn="0" w:noHBand="1" w:noVBand="1"/>
      </w:tblPr>
      <w:tblGrid>
        <w:gridCol w:w="2296"/>
        <w:gridCol w:w="5849"/>
        <w:gridCol w:w="5849"/>
      </w:tblGrid>
      <w:tr w:rsidR="00B02F84" w:rsidRPr="00A916C8" w14:paraId="3A6B7C37" w14:textId="6564F119" w:rsidTr="00951C73">
        <w:trPr>
          <w:trHeight w:val="285"/>
          <w:tblHeader/>
        </w:trPr>
        <w:tc>
          <w:tcPr>
            <w:tcW w:w="820" w:type="pct"/>
            <w:shd w:val="clear" w:color="auto" w:fill="FFFFFF" w:themeFill="background1"/>
            <w:vAlign w:val="center"/>
          </w:tcPr>
          <w:p w14:paraId="57D0E6A1" w14:textId="77777777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042C815D" w14:textId="77777777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Požadované parametre</w:t>
            </w:r>
          </w:p>
        </w:tc>
        <w:tc>
          <w:tcPr>
            <w:tcW w:w="2090" w:type="pct"/>
            <w:shd w:val="clear" w:color="auto" w:fill="FFFFFF" w:themeFill="background1"/>
          </w:tcPr>
          <w:p w14:paraId="6C823FFE" w14:textId="000C1976" w:rsidR="00B02F84" w:rsidRPr="00A916C8" w:rsidRDefault="00B02F84" w:rsidP="00564911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951C73" w:rsidRPr="00A916C8" w14:paraId="1F9B29F6" w14:textId="5BDDF366" w:rsidTr="00951C73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488922FF" w14:textId="350E1D86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F95">
              <w:rPr>
                <w:rFonts w:asciiTheme="minorHAnsi" w:hAnsiTheme="minorHAnsi" w:cstheme="minorHAnsi"/>
                <w:sz w:val="22"/>
                <w:szCs w:val="22"/>
              </w:rPr>
              <w:t xml:space="preserve">Typ 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50106262" w14:textId="0D485941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F95">
              <w:rPr>
                <w:rFonts w:asciiTheme="minorHAnsi" w:hAnsiTheme="minorHAnsi" w:cstheme="minorHAnsi"/>
                <w:sz w:val="22"/>
                <w:szCs w:val="22"/>
              </w:rPr>
              <w:t>roletové</w:t>
            </w:r>
          </w:p>
        </w:tc>
        <w:tc>
          <w:tcPr>
            <w:tcW w:w="2090" w:type="pct"/>
            <w:shd w:val="clear" w:color="auto" w:fill="FFFFFF" w:themeFill="background1"/>
          </w:tcPr>
          <w:p w14:paraId="6CCF8145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48F77673" w14:textId="6F9F1F83" w:rsidTr="00951C73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1EA58C79" w14:textId="063829C1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F95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Umiestnenie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500ACA15" w14:textId="16E01F07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F95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Na strop, Na stenu</w:t>
            </w:r>
          </w:p>
        </w:tc>
        <w:tc>
          <w:tcPr>
            <w:tcW w:w="2090" w:type="pct"/>
            <w:shd w:val="clear" w:color="auto" w:fill="FFFFFF" w:themeFill="background1"/>
          </w:tcPr>
          <w:p w14:paraId="4688D0B6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18879BB9" w14:textId="09BBB428" w:rsidTr="00951C73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5887E60E" w14:textId="0BC2F650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F95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Funkcie plátna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70917D7A" w14:textId="54B0C15F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F95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Ručné zvinovanie</w:t>
            </w:r>
          </w:p>
        </w:tc>
        <w:tc>
          <w:tcPr>
            <w:tcW w:w="2090" w:type="pct"/>
            <w:shd w:val="clear" w:color="auto" w:fill="FFFFFF" w:themeFill="background1"/>
          </w:tcPr>
          <w:p w14:paraId="00FB1470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2D373837" w14:textId="3B4BBF1D" w:rsidTr="00951C73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256DB8FD" w14:textId="7590D454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F95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Pomer strán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7D5E7EE6" w14:textId="27B00E0F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F95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16:9</w:t>
            </w:r>
          </w:p>
        </w:tc>
        <w:tc>
          <w:tcPr>
            <w:tcW w:w="2090" w:type="pct"/>
            <w:shd w:val="clear" w:color="auto" w:fill="FFFFFF" w:themeFill="background1"/>
          </w:tcPr>
          <w:p w14:paraId="63EF9EBD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599E3B46" w14:textId="7AA9B0D8" w:rsidTr="00951C73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3A7456CB" w14:textId="3D911878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F95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Uhlopriečka plátna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1C328829" w14:textId="642E688A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3BB2">
              <w:rPr>
                <w:rFonts w:asciiTheme="minorHAnsi" w:hAnsiTheme="minorHAnsi" w:cstheme="minorHAnsi"/>
                <w:color w:val="FF0000"/>
                <w:sz w:val="22"/>
                <w:szCs w:val="22"/>
                <w:shd w:val="clear" w:color="auto" w:fill="F8F8F8"/>
              </w:rPr>
              <w:t xml:space="preserve">Min. </w:t>
            </w:r>
            <w:r w:rsidRPr="003C1F95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120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“</w:t>
            </w:r>
          </w:p>
        </w:tc>
        <w:tc>
          <w:tcPr>
            <w:tcW w:w="2090" w:type="pct"/>
            <w:shd w:val="clear" w:color="auto" w:fill="FFFFFF" w:themeFill="background1"/>
          </w:tcPr>
          <w:p w14:paraId="5AF235CB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5A9667AB" w14:textId="1906992C" w:rsidTr="00951C73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2654D6FB" w14:textId="78A11294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F95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Farba plátna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1FC819E7" w14:textId="3E1DBA34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F95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Matne biele plátno</w:t>
            </w:r>
          </w:p>
        </w:tc>
        <w:tc>
          <w:tcPr>
            <w:tcW w:w="2090" w:type="pct"/>
            <w:shd w:val="clear" w:color="auto" w:fill="FFFFFF" w:themeFill="background1"/>
          </w:tcPr>
          <w:p w14:paraId="2D2EDA18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6C6F154A" w14:textId="7C90A9EC" w:rsidR="00B02F84" w:rsidRDefault="00B02F84" w:rsidP="00B02F84">
      <w:pPr>
        <w:pStyle w:val="Zkladntext3"/>
        <w:tabs>
          <w:tab w:val="left" w:pos="12960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54D3AE41" w14:textId="77777777" w:rsidR="00B02F84" w:rsidRDefault="00B02F84" w:rsidP="00B02F84">
      <w:pPr>
        <w:pStyle w:val="Zkladntext3"/>
        <w:tabs>
          <w:tab w:val="left" w:pos="12960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D114F55" w14:textId="777777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4C1D57CE" w14:textId="777777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1CBE5148" w14:textId="777777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4C40E9A8" w14:textId="77777777" w:rsidR="00B02F84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7150BC34" w14:textId="77777777" w:rsidR="00B02F84" w:rsidRPr="001C4D6E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4150FF7E" w14:textId="77777777" w:rsidR="00B02F84" w:rsidRPr="001C4D6E" w:rsidRDefault="00B02F84" w:rsidP="00B02F8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1C4D6E">
        <w:rPr>
          <w:rFonts w:asciiTheme="minorHAnsi" w:hAnsiTheme="minorHAnsi" w:cstheme="minorHAnsi"/>
        </w:rPr>
        <w:t xml:space="preserve">V ............................... dňa ................. </w:t>
      </w:r>
    </w:p>
    <w:p w14:paraId="5B664E20" w14:textId="77777777" w:rsidR="00B02F84" w:rsidRDefault="00B02F84" w:rsidP="00B02F8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1C4D6E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41336DD2" w14:textId="5860B54C" w:rsidR="00B02F84" w:rsidRDefault="00B02F84" w:rsidP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</w:p>
    <w:p w14:paraId="11181B39" w14:textId="64D921C9" w:rsidR="00951C73" w:rsidRDefault="00951C73" w:rsidP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</w:p>
    <w:p w14:paraId="78F2122E" w14:textId="79B059B5" w:rsidR="00951C73" w:rsidRDefault="00951C73" w:rsidP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</w:p>
    <w:p w14:paraId="7D6E5D47" w14:textId="0DFD559F" w:rsidR="00951C73" w:rsidRDefault="00951C73" w:rsidP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</w:p>
    <w:p w14:paraId="4ACA6CBC" w14:textId="52BA3612" w:rsidR="00951C73" w:rsidRDefault="00951C73" w:rsidP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</w:p>
    <w:p w14:paraId="4CB93F35" w14:textId="79BAB8F4" w:rsidR="00951C73" w:rsidRDefault="00951C73" w:rsidP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</w:p>
    <w:p w14:paraId="0B566DA4" w14:textId="0DB8EFF1" w:rsidR="00951C73" w:rsidRDefault="00951C73" w:rsidP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</w:p>
    <w:p w14:paraId="5C287EAF" w14:textId="01EDE715" w:rsidR="00951C73" w:rsidRPr="001C4D6E" w:rsidRDefault="00951C73" w:rsidP="00951C73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Projektor </w:t>
      </w:r>
      <w:r w:rsidRPr="00B02F84">
        <w:rPr>
          <w:rFonts w:asciiTheme="minorHAnsi" w:hAnsiTheme="minorHAnsi" w:cstheme="minorHAnsi"/>
          <w:b/>
          <w:i/>
          <w:sz w:val="28"/>
          <w:szCs w:val="28"/>
        </w:rPr>
        <w:t xml:space="preserve"> - </w:t>
      </w:r>
      <w:r>
        <w:rPr>
          <w:rFonts w:asciiTheme="minorHAnsi" w:hAnsiTheme="minorHAnsi" w:cstheme="minorHAnsi"/>
          <w:b/>
          <w:i/>
          <w:sz w:val="28"/>
          <w:szCs w:val="28"/>
        </w:rPr>
        <w:t>1</w:t>
      </w:r>
      <w:r w:rsidRPr="00B02F84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1890F6DD" w14:textId="77777777" w:rsidR="00951C73" w:rsidRPr="001C4D6E" w:rsidRDefault="00951C73" w:rsidP="00951C73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C5B365C" w14:textId="77777777" w:rsidR="00951C73" w:rsidRDefault="00951C73" w:rsidP="00951C73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C4D6E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22411222" w14:textId="77777777" w:rsidR="00951C73" w:rsidRDefault="00951C73" w:rsidP="00951C73">
      <w:pPr>
        <w:pStyle w:val="Zkladntext3"/>
        <w:tabs>
          <w:tab w:val="left" w:pos="12960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tbl>
      <w:tblPr>
        <w:tblStyle w:val="Mriekatabuky"/>
        <w:tblW w:w="5000" w:type="pct"/>
        <w:tblLook w:val="06A0" w:firstRow="1" w:lastRow="0" w:firstColumn="1" w:lastColumn="0" w:noHBand="1" w:noVBand="1"/>
      </w:tblPr>
      <w:tblGrid>
        <w:gridCol w:w="2296"/>
        <w:gridCol w:w="5849"/>
        <w:gridCol w:w="5849"/>
      </w:tblGrid>
      <w:tr w:rsidR="00951C73" w:rsidRPr="00A916C8" w14:paraId="218B6060" w14:textId="77777777" w:rsidTr="00D6051F">
        <w:trPr>
          <w:trHeight w:val="285"/>
          <w:tblHeader/>
        </w:trPr>
        <w:tc>
          <w:tcPr>
            <w:tcW w:w="820" w:type="pct"/>
            <w:shd w:val="clear" w:color="auto" w:fill="FFFFFF" w:themeFill="background1"/>
            <w:vAlign w:val="center"/>
          </w:tcPr>
          <w:p w14:paraId="35616A5C" w14:textId="77777777" w:rsidR="00951C73" w:rsidRPr="00A916C8" w:rsidRDefault="00951C73" w:rsidP="00D6051F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753A1440" w14:textId="77777777" w:rsidR="00951C73" w:rsidRPr="00A916C8" w:rsidRDefault="00951C73" w:rsidP="00D6051F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A916C8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Požadované parametre</w:t>
            </w:r>
          </w:p>
        </w:tc>
        <w:tc>
          <w:tcPr>
            <w:tcW w:w="2090" w:type="pct"/>
            <w:shd w:val="clear" w:color="auto" w:fill="FFFFFF" w:themeFill="background1"/>
          </w:tcPr>
          <w:p w14:paraId="5027CA5E" w14:textId="77777777" w:rsidR="00951C73" w:rsidRPr="00A916C8" w:rsidRDefault="00951C73" w:rsidP="00D6051F">
            <w:pPr>
              <w:spacing w:line="264" w:lineRule="auto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Uchádzačom ponúknuté technické parametre</w:t>
            </w:r>
          </w:p>
        </w:tc>
      </w:tr>
      <w:tr w:rsidR="00951C73" w:rsidRPr="00A916C8" w14:paraId="7FD36FF6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7AFD0FC0" w14:textId="6ED6FA87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679C">
              <w:rPr>
                <w:rFonts w:asciiTheme="minorHAnsi" w:hAnsiTheme="minorHAnsi" w:cstheme="minorHAnsi"/>
                <w:sz w:val="22"/>
                <w:szCs w:val="22"/>
              </w:rPr>
              <w:t>Natívne rozlíšenie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59522086" w14:textId="2901D327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C73">
              <w:rPr>
                <w:rStyle w:val="value"/>
                <w:rFonts w:asciiTheme="minorHAnsi" w:hAnsiTheme="minorHAnsi" w:cstheme="minorHAnsi"/>
                <w:color w:val="FF0000"/>
                <w:sz w:val="22"/>
                <w:szCs w:val="22"/>
                <w:shd w:val="clear" w:color="auto" w:fill="F8F8F8"/>
              </w:rPr>
              <w:t>Min.</w:t>
            </w:r>
            <w:r w:rsidRPr="00951C73">
              <w:rPr>
                <w:rStyle w:val="value"/>
                <w:color w:val="FF0000"/>
                <w:shd w:val="clear" w:color="auto" w:fill="F8F8F8"/>
              </w:rPr>
              <w:t xml:space="preserve"> </w:t>
            </w:r>
            <w:r w:rsidRPr="00F0679C">
              <w:rPr>
                <w:rStyle w:val="value"/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 xml:space="preserve">1920×1080 </w:t>
            </w:r>
            <w:proofErr w:type="spellStart"/>
            <w:r w:rsidRPr="00F0679C">
              <w:rPr>
                <w:rStyle w:val="value"/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px</w:t>
            </w:r>
            <w:proofErr w:type="spellEnd"/>
          </w:p>
        </w:tc>
        <w:tc>
          <w:tcPr>
            <w:tcW w:w="2090" w:type="pct"/>
            <w:shd w:val="clear" w:color="auto" w:fill="FFFFFF" w:themeFill="background1"/>
          </w:tcPr>
          <w:p w14:paraId="3EB6A48C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3427B264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6D7B4027" w14:textId="2F821303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Rozlíšenie displeja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2C5907E3" w14:textId="6889793F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51C73">
              <w:rPr>
                <w:rStyle w:val="value"/>
                <w:rFonts w:asciiTheme="minorHAnsi" w:hAnsiTheme="minorHAnsi" w:cstheme="minorHAnsi"/>
                <w:color w:val="FF0000"/>
                <w:sz w:val="22"/>
                <w:szCs w:val="22"/>
                <w:shd w:val="clear" w:color="auto" w:fill="F8F8F8"/>
              </w:rPr>
              <w:t>Min.</w:t>
            </w:r>
            <w:r w:rsidRPr="00951C73">
              <w:rPr>
                <w:rStyle w:val="value"/>
                <w:color w:val="FF0000"/>
                <w:shd w:val="clear" w:color="auto" w:fill="F8F8F8"/>
              </w:rPr>
              <w:t xml:space="preserve"> </w:t>
            </w:r>
            <w:r w:rsidRPr="00F0679C">
              <w:rPr>
                <w:rStyle w:val="value"/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 xml:space="preserve">1920×1080 </w:t>
            </w:r>
            <w:proofErr w:type="spellStart"/>
            <w:r w:rsidRPr="00F0679C">
              <w:rPr>
                <w:rStyle w:val="value"/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px</w:t>
            </w:r>
            <w:proofErr w:type="spellEnd"/>
          </w:p>
        </w:tc>
        <w:tc>
          <w:tcPr>
            <w:tcW w:w="2090" w:type="pct"/>
            <w:shd w:val="clear" w:color="auto" w:fill="FFFFFF" w:themeFill="background1"/>
          </w:tcPr>
          <w:p w14:paraId="6E9062B5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4ADE1A98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71F36AE3" w14:textId="1C909C94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679C">
              <w:rPr>
                <w:rFonts w:asciiTheme="minorHAnsi" w:hAnsiTheme="minorHAnsi" w:cstheme="minorHAnsi"/>
                <w:sz w:val="22"/>
                <w:szCs w:val="22"/>
                <w:shd w:val="clear" w:color="auto" w:fill="F8F8F8"/>
              </w:rPr>
              <w:t>Minimálna projekčná vzdialenosť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22586806" w14:textId="3AC6FF36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 xml:space="preserve">Max. 1.3 </w:t>
            </w:r>
          </w:p>
        </w:tc>
        <w:tc>
          <w:tcPr>
            <w:tcW w:w="2090" w:type="pct"/>
            <w:shd w:val="clear" w:color="auto" w:fill="FFFFFF" w:themeFill="background1"/>
          </w:tcPr>
          <w:p w14:paraId="349B74D7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1B5FA5AA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45AF25CA" w14:textId="5D6EB048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Maximálna projekčná vzdialenosť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6B4997CA" w14:textId="59016D3D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Min. 7 m</w:t>
            </w:r>
          </w:p>
        </w:tc>
        <w:tc>
          <w:tcPr>
            <w:tcW w:w="2090" w:type="pct"/>
            <w:shd w:val="clear" w:color="auto" w:fill="FFFFFF" w:themeFill="background1"/>
          </w:tcPr>
          <w:p w14:paraId="0150FF52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79D802EE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3F631911" w14:textId="79E81A90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Pomer strán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57C569E4" w14:textId="10CC0B11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16:9</w:t>
            </w:r>
          </w:p>
        </w:tc>
        <w:tc>
          <w:tcPr>
            <w:tcW w:w="2090" w:type="pct"/>
            <w:shd w:val="clear" w:color="auto" w:fill="FFFFFF" w:themeFill="background1"/>
          </w:tcPr>
          <w:p w14:paraId="4B7C47B7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6FE09D72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6EF5614A" w14:textId="3C26C0CC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Zdroj svetla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56A24566" w14:textId="0233D8E2" w:rsidR="00951C73" w:rsidRPr="00A916C8" w:rsidRDefault="00951C73" w:rsidP="00951C73">
            <w:pPr>
              <w:spacing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Lampa</w:t>
            </w:r>
          </w:p>
        </w:tc>
        <w:tc>
          <w:tcPr>
            <w:tcW w:w="2090" w:type="pct"/>
            <w:shd w:val="clear" w:color="auto" w:fill="FFFFFF" w:themeFill="background1"/>
          </w:tcPr>
          <w:p w14:paraId="2A4D3B17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59F4CD38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60DB3558" w14:textId="4868A3DE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Svietivosť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549A5AB1" w14:textId="716347FF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 xml:space="preserve">Min. 4 000 ANSI </w:t>
            </w:r>
            <w:proofErr w:type="spellStart"/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lm</w:t>
            </w:r>
            <w:proofErr w:type="spellEnd"/>
          </w:p>
        </w:tc>
        <w:tc>
          <w:tcPr>
            <w:tcW w:w="2090" w:type="pct"/>
            <w:shd w:val="clear" w:color="auto" w:fill="FFFFFF" w:themeFill="background1"/>
          </w:tcPr>
          <w:p w14:paraId="40961D74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0A66A75C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1F71D4A2" w14:textId="08CE055D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Typ pripojenia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6CF704EB" w14:textId="62B080D9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HDMI 1.4, VGA</w:t>
            </w:r>
          </w:p>
        </w:tc>
        <w:tc>
          <w:tcPr>
            <w:tcW w:w="2090" w:type="pct"/>
            <w:shd w:val="clear" w:color="auto" w:fill="FFFFFF" w:themeFill="background1"/>
          </w:tcPr>
          <w:p w14:paraId="5B84A2CE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6C9DDAC7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1F2F24D4" w14:textId="284BEA49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HDMI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6EA49987" w14:textId="0367CA1D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Min. 1 ks</w:t>
            </w:r>
          </w:p>
        </w:tc>
        <w:tc>
          <w:tcPr>
            <w:tcW w:w="2090" w:type="pct"/>
            <w:shd w:val="clear" w:color="auto" w:fill="FFFFFF" w:themeFill="background1"/>
          </w:tcPr>
          <w:p w14:paraId="3BA2B8F1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162B6F15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7EDEED57" w14:textId="3FC17AF9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VGA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494415EB" w14:textId="7C978463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Min. 1 ks</w:t>
            </w:r>
          </w:p>
        </w:tc>
        <w:tc>
          <w:tcPr>
            <w:tcW w:w="2090" w:type="pct"/>
            <w:shd w:val="clear" w:color="auto" w:fill="FFFFFF" w:themeFill="background1"/>
          </w:tcPr>
          <w:p w14:paraId="5409C730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4FC2C6CD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1B5128A9" w14:textId="5BBEB350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Umiestnenie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13919F6F" w14:textId="3DF1ECE3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Style w:val="value"/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Na strop, Na stôl</w:t>
            </w:r>
          </w:p>
        </w:tc>
        <w:tc>
          <w:tcPr>
            <w:tcW w:w="2090" w:type="pct"/>
            <w:shd w:val="clear" w:color="auto" w:fill="FFFFFF" w:themeFill="background1"/>
          </w:tcPr>
          <w:p w14:paraId="549E161A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51C73" w:rsidRPr="00A916C8" w14:paraId="07E40E29" w14:textId="77777777" w:rsidTr="00D6051F">
        <w:trPr>
          <w:trHeight w:val="285"/>
        </w:trPr>
        <w:tc>
          <w:tcPr>
            <w:tcW w:w="820" w:type="pct"/>
            <w:shd w:val="clear" w:color="auto" w:fill="FFFFFF" w:themeFill="background1"/>
            <w:vAlign w:val="center"/>
          </w:tcPr>
          <w:p w14:paraId="7E517AC3" w14:textId="05199EBB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Výbava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16DF984F" w14:textId="42EB0C61" w:rsidR="00951C73" w:rsidRPr="00F0679C" w:rsidRDefault="00951C73" w:rsidP="00951C73">
            <w:pPr>
              <w:spacing w:line="264" w:lineRule="auto"/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</w:pPr>
            <w:r w:rsidRPr="00F0679C">
              <w:rPr>
                <w:rFonts w:asciiTheme="minorHAnsi" w:hAnsiTheme="minorHAnsi" w:cstheme="minorHAnsi"/>
                <w:color w:val="222222"/>
                <w:sz w:val="22"/>
                <w:szCs w:val="22"/>
                <w:shd w:val="clear" w:color="auto" w:fill="F8F8F8"/>
              </w:rPr>
              <w:t>Diaľkové ovládanie</w:t>
            </w:r>
          </w:p>
        </w:tc>
        <w:tc>
          <w:tcPr>
            <w:tcW w:w="2090" w:type="pct"/>
            <w:shd w:val="clear" w:color="auto" w:fill="FFFFFF" w:themeFill="background1"/>
          </w:tcPr>
          <w:p w14:paraId="1AE2BFC8" w14:textId="77777777" w:rsidR="00951C73" w:rsidRPr="00A916C8" w:rsidRDefault="00951C73" w:rsidP="00951C73">
            <w:pPr>
              <w:spacing w:line="264" w:lineRule="auto"/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705122E" w14:textId="77777777" w:rsidR="00951C73" w:rsidRDefault="00951C73" w:rsidP="00951C73">
      <w:pPr>
        <w:pStyle w:val="Zkladntext3"/>
        <w:tabs>
          <w:tab w:val="left" w:pos="12960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38973A9D" w14:textId="77777777" w:rsidR="00951C73" w:rsidRDefault="00951C73" w:rsidP="00951C73">
      <w:pPr>
        <w:pStyle w:val="Zkladntext3"/>
        <w:tabs>
          <w:tab w:val="left" w:pos="12960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1CB072F4" w14:textId="77777777" w:rsidR="00951C73" w:rsidRDefault="00951C73" w:rsidP="00951C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3836ACEB" w14:textId="77777777" w:rsidR="00951C73" w:rsidRDefault="00951C73" w:rsidP="00951C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249488A4" w14:textId="77777777" w:rsidR="00951C73" w:rsidRDefault="00951C73" w:rsidP="00951C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714ACA2D" w14:textId="77777777" w:rsidR="00951C73" w:rsidRDefault="00951C73" w:rsidP="00951C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5D3B0EF1" w14:textId="77777777" w:rsidR="00951C73" w:rsidRPr="001C4D6E" w:rsidRDefault="00951C73" w:rsidP="00951C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</w:p>
    <w:p w14:paraId="3DB91149" w14:textId="77777777" w:rsidR="00951C73" w:rsidRPr="001C4D6E" w:rsidRDefault="00951C73" w:rsidP="00951C73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1C4D6E">
        <w:rPr>
          <w:rFonts w:asciiTheme="minorHAnsi" w:hAnsiTheme="minorHAnsi" w:cstheme="minorHAnsi"/>
        </w:rPr>
        <w:t xml:space="preserve">V ............................... dňa ................. </w:t>
      </w:r>
    </w:p>
    <w:p w14:paraId="7FD90045" w14:textId="77777777" w:rsidR="00951C73" w:rsidRDefault="00951C73" w:rsidP="00951C73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1C4D6E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42EC66B4" w14:textId="77777777" w:rsidR="00951C73" w:rsidRPr="001C4D6E" w:rsidRDefault="00951C73" w:rsidP="00951C73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</w:p>
    <w:p w14:paraId="0AD9AF58" w14:textId="77777777" w:rsidR="00951C73" w:rsidRPr="001C4D6E" w:rsidRDefault="00951C73" w:rsidP="00B02F84">
      <w:pPr>
        <w:suppressAutoHyphens w:val="0"/>
        <w:autoSpaceDN/>
        <w:spacing w:after="200" w:line="276" w:lineRule="auto"/>
        <w:textAlignment w:val="auto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</w:p>
    <w:sectPr w:rsidR="00951C73" w:rsidRPr="001C4D6E" w:rsidSect="00973421">
      <w:headerReference w:type="default" r:id="rId8"/>
      <w:footerReference w:type="default" r:id="rId9"/>
      <w:pgSz w:w="16838" w:h="11906" w:orient="landscape"/>
      <w:pgMar w:top="1276" w:right="1417" w:bottom="851" w:left="1417" w:header="708" w:footer="38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74B81" w14:textId="77777777" w:rsidR="00B96896" w:rsidRDefault="00B96896" w:rsidP="002778A2">
      <w:r>
        <w:separator/>
      </w:r>
    </w:p>
  </w:endnote>
  <w:endnote w:type="continuationSeparator" w:id="0">
    <w:p w14:paraId="37486B31" w14:textId="77777777" w:rsidR="00B96896" w:rsidRDefault="00B96896" w:rsidP="0027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0311357"/>
      <w:docPartObj>
        <w:docPartGallery w:val="Page Numbers (Bottom of Page)"/>
        <w:docPartUnique/>
      </w:docPartObj>
    </w:sdtPr>
    <w:sdtEndPr/>
    <w:sdtContent>
      <w:p w14:paraId="407CE2FB" w14:textId="4A48B3EE" w:rsidR="00510B30" w:rsidRDefault="002778A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B25">
          <w:rPr>
            <w:noProof/>
          </w:rPr>
          <w:t>5</w:t>
        </w:r>
        <w:r>
          <w:fldChar w:fldCharType="end"/>
        </w:r>
      </w:p>
    </w:sdtContent>
  </w:sdt>
  <w:p w14:paraId="69E2BB2B" w14:textId="77777777" w:rsidR="00510B30" w:rsidRDefault="00400A2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03265" w14:textId="77777777" w:rsidR="00B96896" w:rsidRDefault="00B96896" w:rsidP="002778A2">
      <w:r>
        <w:separator/>
      </w:r>
    </w:p>
  </w:footnote>
  <w:footnote w:type="continuationSeparator" w:id="0">
    <w:p w14:paraId="07C3B334" w14:textId="77777777" w:rsidR="00B96896" w:rsidRDefault="00B96896" w:rsidP="00277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14508" w14:textId="2D55B320" w:rsidR="00023581" w:rsidRPr="00023581" w:rsidRDefault="00023581" w:rsidP="00023581">
    <w:pPr>
      <w:pStyle w:val="Hlavika"/>
      <w:jc w:val="right"/>
      <w:rPr>
        <w:rFonts w:asciiTheme="minorHAnsi" w:hAnsiTheme="minorHAnsi"/>
      </w:rPr>
    </w:pPr>
    <w:r w:rsidRPr="00023581">
      <w:rPr>
        <w:rFonts w:asciiTheme="minorHAnsi" w:hAnsiTheme="minorHAnsi"/>
      </w:rPr>
      <w:t xml:space="preserve">Príloha č. </w:t>
    </w:r>
    <w:r w:rsidR="00530F68">
      <w:rPr>
        <w:rFonts w:asciiTheme="minorHAnsi" w:hAnsiTheme="minorHAnsi"/>
      </w:rPr>
      <w:t>3</w:t>
    </w:r>
    <w:r w:rsidRPr="00023581">
      <w:rPr>
        <w:rFonts w:asciiTheme="minorHAnsi" w:hAnsiTheme="minorHAnsi"/>
      </w:rPr>
      <w:t xml:space="preserve"> k SP – Technická špecifikácia ponúkaného tovaru</w:t>
    </w:r>
    <w:ins w:id="1" w:author="Mesiariková Ivana" w:date="2022-12-01T13:29:00Z">
      <w:r w:rsidR="00400A26">
        <w:rPr>
          <w:rFonts w:asciiTheme="minorHAnsi" w:hAnsiTheme="minorHAnsi"/>
        </w:rPr>
        <w:t xml:space="preserve"> - úprava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6642C"/>
    <w:multiLevelType w:val="hybridMultilevel"/>
    <w:tmpl w:val="B704B204"/>
    <w:lvl w:ilvl="0" w:tplc="8FF0526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66885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siariková Ivana">
    <w15:presenceInfo w15:providerId="AD" w15:userId="S::imesiarikova@bbsk.sk::c3a6e099-328b-4f19-b876-83a4345579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A2"/>
    <w:rsid w:val="00023581"/>
    <w:rsid w:val="000A3BB2"/>
    <w:rsid w:val="000A4DF5"/>
    <w:rsid w:val="000E33CA"/>
    <w:rsid w:val="00141B25"/>
    <w:rsid w:val="001A2EF6"/>
    <w:rsid w:val="001C4D6E"/>
    <w:rsid w:val="001D4755"/>
    <w:rsid w:val="001F5EE7"/>
    <w:rsid w:val="002778A2"/>
    <w:rsid w:val="00341F75"/>
    <w:rsid w:val="00400A26"/>
    <w:rsid w:val="004A0457"/>
    <w:rsid w:val="004D4B47"/>
    <w:rsid w:val="00530F68"/>
    <w:rsid w:val="00535891"/>
    <w:rsid w:val="005827A8"/>
    <w:rsid w:val="005D0638"/>
    <w:rsid w:val="006827AA"/>
    <w:rsid w:val="007570C3"/>
    <w:rsid w:val="007D288B"/>
    <w:rsid w:val="008607F0"/>
    <w:rsid w:val="0089232A"/>
    <w:rsid w:val="00913A2E"/>
    <w:rsid w:val="00951C73"/>
    <w:rsid w:val="00970ED7"/>
    <w:rsid w:val="009DAE72"/>
    <w:rsid w:val="009E12A2"/>
    <w:rsid w:val="00A17AA5"/>
    <w:rsid w:val="00B02F84"/>
    <w:rsid w:val="00B5293D"/>
    <w:rsid w:val="00B93A6E"/>
    <w:rsid w:val="00B96896"/>
    <w:rsid w:val="00BA0A57"/>
    <w:rsid w:val="00C13EF4"/>
    <w:rsid w:val="00C81718"/>
    <w:rsid w:val="00CF27A7"/>
    <w:rsid w:val="00E31323"/>
    <w:rsid w:val="00F7546F"/>
    <w:rsid w:val="00FC0FF7"/>
    <w:rsid w:val="03B8B2E5"/>
    <w:rsid w:val="0837B8AA"/>
    <w:rsid w:val="0AF33779"/>
    <w:rsid w:val="13438DD0"/>
    <w:rsid w:val="1F5F4A30"/>
    <w:rsid w:val="2BD5572A"/>
    <w:rsid w:val="3A662420"/>
    <w:rsid w:val="40303E8C"/>
    <w:rsid w:val="4B393678"/>
    <w:rsid w:val="52E719BC"/>
    <w:rsid w:val="58C49C84"/>
    <w:rsid w:val="5CF66382"/>
    <w:rsid w:val="605326C4"/>
    <w:rsid w:val="65DF43FA"/>
    <w:rsid w:val="69D11AC7"/>
    <w:rsid w:val="72623867"/>
    <w:rsid w:val="7F519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372D"/>
  <w15:docId w15:val="{190C70DB-ED76-4BE2-A13C-DFA961B2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2778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rsid w:val="002778A2"/>
  </w:style>
  <w:style w:type="character" w:customStyle="1" w:styleId="TextpoznmkypodiarouChar">
    <w:name w:val="Text poznámky pod čiarou Char"/>
    <w:basedOn w:val="Predvolenpsmoodseku"/>
    <w:link w:val="Textpoznmkypodiarou"/>
    <w:rsid w:val="002778A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sid w:val="002778A2"/>
    <w:rPr>
      <w:position w:val="0"/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778A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8A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2778A2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qFormat/>
    <w:rsid w:val="002778A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277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"/>
    <w:rsid w:val="002778A2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2778A2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2778A2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2778A2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value">
    <w:name w:val="value"/>
    <w:basedOn w:val="Predvolenpsmoodseku"/>
    <w:rsid w:val="002778A2"/>
  </w:style>
  <w:style w:type="paragraph" w:styleId="Hlavika">
    <w:name w:val="header"/>
    <w:basedOn w:val="Normlny"/>
    <w:link w:val="HlavikaChar"/>
    <w:uiPriority w:val="99"/>
    <w:unhideWhenUsed/>
    <w:rsid w:val="000235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358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ormaltextrun">
    <w:name w:val="normaltextrun"/>
    <w:basedOn w:val="Predvolenpsmoodseku"/>
    <w:rsid w:val="00B02F84"/>
  </w:style>
  <w:style w:type="character" w:styleId="Hypertextovprepojenie">
    <w:name w:val="Hyperlink"/>
    <w:uiPriority w:val="99"/>
    <w:rsid w:val="00B02F84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607F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607F0"/>
    <w:pPr>
      <w:suppressAutoHyphens w:val="0"/>
      <w:autoSpaceDN/>
      <w:spacing w:after="4"/>
      <w:ind w:left="10" w:right="288" w:hanging="10"/>
      <w:jc w:val="both"/>
      <w:textAlignment w:val="auto"/>
    </w:pPr>
    <w:rPr>
      <w:rFonts w:ascii="Calibri" w:eastAsia="Calibri" w:hAnsi="Calibri" w:cs="Calibri"/>
      <w:color w:val="00000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607F0"/>
    <w:rPr>
      <w:rFonts w:ascii="Calibri" w:eastAsia="Calibri" w:hAnsi="Calibri" w:cs="Calibri"/>
      <w:color w:val="000000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400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9CF33-4075-48CC-9DB9-485F02131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1922</dc:creator>
  <cp:lastModifiedBy>Mesiariková Ivana</cp:lastModifiedBy>
  <cp:revision>4</cp:revision>
  <dcterms:created xsi:type="dcterms:W3CDTF">2022-12-01T12:21:00Z</dcterms:created>
  <dcterms:modified xsi:type="dcterms:W3CDTF">2022-12-01T12:29:00Z</dcterms:modified>
</cp:coreProperties>
</file>